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23D9B" w14:textId="215ED52B" w:rsidR="0015671E" w:rsidRPr="008557F1" w:rsidDel="00352AE4" w:rsidRDefault="0015671E" w:rsidP="0015671E">
      <w:pPr>
        <w:pStyle w:val="CLASSIFICAZIONEBODY1"/>
        <w:rPr>
          <w:del w:id="0" w:author="Autore"/>
          <w:rFonts w:ascii="Arial" w:hAnsi="Arial" w:cs="Arial"/>
          <w:i/>
          <w:iCs/>
          <w:color w:val="007BB8"/>
          <w:sz w:val="18"/>
          <w:szCs w:val="18"/>
        </w:rPr>
      </w:pPr>
      <w:del w:id="1" w:author="Autore">
        <w:r w:rsidRPr="00AF2604" w:rsidDel="00352AE4">
          <w:rPr>
            <w:rFonts w:ascii="Arial" w:hAnsi="Arial" w:cs="Arial"/>
          </w:rPr>
          <w:delText xml:space="preserve">CLASSIFICAZIONE DEL DOCUMENTO: </w:delText>
        </w:r>
        <w:r w:rsidR="007464B6" w:rsidDel="00352AE4">
          <w:rPr>
            <w:rFonts w:ascii="Arial" w:hAnsi="Arial" w:cs="Arial"/>
          </w:rPr>
          <w:delText>AMBITO PUBBLICO</w:delText>
        </w:r>
      </w:del>
    </w:p>
    <w:p w14:paraId="324975DC" w14:textId="2E6536C9" w:rsidR="004D1799" w:rsidRPr="00F1324F" w:rsidRDefault="004D1799">
      <w:pPr>
        <w:pStyle w:val="CLASSIFICAZIONEBODY1"/>
        <w:rPr>
          <w:rFonts w:ascii="Arial" w:hAnsi="Arial" w:cs="Arial"/>
        </w:rPr>
      </w:pPr>
    </w:p>
    <w:p w14:paraId="4729E6DE" w14:textId="77777777" w:rsidR="00274789" w:rsidRPr="00F1324F" w:rsidRDefault="00274789" w:rsidP="0016051B">
      <w:pPr>
        <w:autoSpaceDE/>
        <w:autoSpaceDN/>
        <w:adjustRightInd/>
        <w:outlineLvl w:val="0"/>
        <w:rPr>
          <w:rFonts w:ascii="Arial" w:hAnsi="Arial" w:cs="Arial"/>
          <w:b/>
          <w:sz w:val="24"/>
        </w:rPr>
      </w:pPr>
      <w:bookmarkStart w:id="2" w:name="BookmarkData"/>
      <w:bookmarkEnd w:id="2"/>
    </w:p>
    <w:p w14:paraId="4AE868BE" w14:textId="3FCC6C2E" w:rsidR="00EF5E05" w:rsidRPr="00F1324F" w:rsidRDefault="0016051B" w:rsidP="0016051B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kern w:val="32"/>
          <w:szCs w:val="20"/>
        </w:rPr>
      </w:pPr>
      <w:r w:rsidRPr="00F1324F">
        <w:rPr>
          <w:rFonts w:ascii="Arial" w:hAnsi="Arial" w:cs="Arial"/>
          <w:b/>
          <w:szCs w:val="20"/>
        </w:rPr>
        <w:t xml:space="preserve">ALLEGATO </w:t>
      </w:r>
      <w:r w:rsidR="00ED49BD">
        <w:rPr>
          <w:rFonts w:ascii="Arial" w:hAnsi="Arial" w:cs="Arial"/>
          <w:b/>
          <w:szCs w:val="20"/>
        </w:rPr>
        <w:t>7</w:t>
      </w:r>
      <w:r w:rsidR="00EC02C6" w:rsidRPr="00F1324F">
        <w:rPr>
          <w:rFonts w:ascii="Arial" w:hAnsi="Arial" w:cs="Arial"/>
          <w:b/>
          <w:szCs w:val="20"/>
        </w:rPr>
        <w:t xml:space="preserve"> </w:t>
      </w:r>
      <w:r w:rsidRPr="00F1324F">
        <w:rPr>
          <w:rFonts w:ascii="Arial" w:hAnsi="Arial" w:cs="Arial"/>
          <w:b/>
          <w:szCs w:val="20"/>
        </w:rPr>
        <w:t xml:space="preserve">– </w:t>
      </w:r>
      <w:r w:rsidR="00EA3F41" w:rsidRPr="00F1324F">
        <w:rPr>
          <w:rFonts w:ascii="Arial" w:hAnsi="Arial" w:cs="Arial"/>
          <w:b/>
          <w:szCs w:val="20"/>
        </w:rPr>
        <w:t xml:space="preserve">Motivazioni </w:t>
      </w:r>
      <w:r w:rsidR="007C440D" w:rsidRPr="00F1324F">
        <w:rPr>
          <w:rFonts w:ascii="Arial" w:hAnsi="Arial" w:cs="Arial"/>
          <w:b/>
          <w:szCs w:val="20"/>
        </w:rPr>
        <w:t>de</w:t>
      </w:r>
      <w:r w:rsidR="00EA3F41" w:rsidRPr="00F1324F">
        <w:rPr>
          <w:rFonts w:ascii="Arial" w:hAnsi="Arial" w:cs="Arial"/>
          <w:b/>
          <w:szCs w:val="20"/>
        </w:rPr>
        <w:t>l ribasso del costo della manodopera</w:t>
      </w:r>
    </w:p>
    <w:p w14:paraId="51072307" w14:textId="77777777" w:rsidR="00185EC3" w:rsidRPr="00F1324F" w:rsidRDefault="00185EC3" w:rsidP="00645BCD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031BE37B" w14:textId="77777777" w:rsidR="00B10FF4" w:rsidRPr="00F1324F" w:rsidRDefault="00B10FF4" w:rsidP="00EA3F41">
      <w:pPr>
        <w:autoSpaceDE/>
        <w:autoSpaceDN/>
        <w:adjustRightInd/>
        <w:outlineLvl w:val="0"/>
        <w:rPr>
          <w:rFonts w:ascii="Arial" w:hAnsi="Arial" w:cs="Arial"/>
          <w:bCs/>
          <w:caps/>
          <w:kern w:val="32"/>
        </w:rPr>
      </w:pPr>
    </w:p>
    <w:p w14:paraId="5FF29004" w14:textId="057DFDD9" w:rsidR="00B551EB" w:rsidRPr="00F1324F" w:rsidRDefault="00DB44FA" w:rsidP="006A792B">
      <w:pPr>
        <w:widowControl/>
        <w:snapToGrid w:val="0"/>
        <w:rPr>
          <w:rFonts w:ascii="Arial" w:hAnsi="Arial" w:cs="Arial"/>
          <w:i/>
          <w:kern w:val="0"/>
        </w:rPr>
      </w:pPr>
      <w:r w:rsidRPr="00F1324F">
        <w:rPr>
          <w:rFonts w:ascii="Arial" w:hAnsi="Arial" w:cs="Arial"/>
          <w:i/>
          <w:kern w:val="0"/>
        </w:rPr>
        <w:t>&lt;</w:t>
      </w:r>
      <w:r w:rsidRPr="00F1324F">
        <w:rPr>
          <w:rFonts w:ascii="Arial" w:hAnsi="Arial" w:cs="Arial"/>
          <w:b/>
          <w:i/>
          <w:kern w:val="0"/>
        </w:rPr>
        <w:t xml:space="preserve">Istruzioni per il </w:t>
      </w:r>
      <w:r w:rsidR="007C440D" w:rsidRPr="00F1324F">
        <w:rPr>
          <w:rFonts w:ascii="Arial" w:hAnsi="Arial" w:cs="Arial"/>
          <w:b/>
          <w:i/>
          <w:kern w:val="0"/>
        </w:rPr>
        <w:t>C</w:t>
      </w:r>
      <w:r w:rsidRPr="00F1324F">
        <w:rPr>
          <w:rFonts w:ascii="Arial" w:hAnsi="Arial" w:cs="Arial"/>
          <w:b/>
          <w:i/>
          <w:kern w:val="0"/>
        </w:rPr>
        <w:t>oncorrente:</w:t>
      </w:r>
      <w:r w:rsidRPr="00F1324F">
        <w:rPr>
          <w:rFonts w:ascii="Arial" w:hAnsi="Arial" w:cs="Arial"/>
          <w:i/>
          <w:kern w:val="0"/>
        </w:rPr>
        <w:t xml:space="preserve"> Fornire, di seguito, una descrizione analitica degli elementi che concorrono alla definizione del costo della manodopera. Si invita a inserire nel presente Allegato </w:t>
      </w:r>
      <w:r w:rsidRPr="00F1324F">
        <w:rPr>
          <w:rFonts w:ascii="Arial" w:hAnsi="Arial" w:cs="Arial"/>
          <w:i/>
          <w:kern w:val="0"/>
          <w:u w:val="single"/>
        </w:rPr>
        <w:t>solo le informazioni strettamente necessarie</w:t>
      </w:r>
      <w:r w:rsidRPr="00F1324F">
        <w:rPr>
          <w:rFonts w:ascii="Arial" w:hAnsi="Arial" w:cs="Arial"/>
          <w:i/>
          <w:kern w:val="0"/>
        </w:rPr>
        <w:t xml:space="preserve"> a</w:t>
      </w:r>
      <w:r w:rsidR="00A62B27" w:rsidRPr="00F1324F">
        <w:rPr>
          <w:rFonts w:ascii="Arial" w:hAnsi="Arial" w:cs="Arial"/>
          <w:i/>
          <w:kern w:val="0"/>
        </w:rPr>
        <w:t xml:space="preserve"> </w:t>
      </w:r>
      <w:r w:rsidR="00B551EB" w:rsidRPr="00F1324F">
        <w:rPr>
          <w:rFonts w:ascii="Arial" w:hAnsi="Arial" w:cs="Arial"/>
          <w:i/>
          <w:kern w:val="0"/>
        </w:rPr>
        <w:t>giustificare</w:t>
      </w:r>
      <w:r w:rsidRPr="00F1324F">
        <w:rPr>
          <w:rFonts w:ascii="Arial" w:hAnsi="Arial" w:cs="Arial"/>
          <w:i/>
          <w:kern w:val="0"/>
        </w:rPr>
        <w:t xml:space="preserve"> il ribasso del costo della manodopera</w:t>
      </w:r>
      <w:r w:rsidR="00B551EB" w:rsidRPr="00F1324F">
        <w:rPr>
          <w:rFonts w:ascii="Arial" w:hAnsi="Arial" w:cs="Arial"/>
          <w:i/>
          <w:kern w:val="0"/>
        </w:rPr>
        <w:t xml:space="preserve"> indicato in offerta rispetto al valore stimato da Consip nei documenti di gara.</w:t>
      </w:r>
    </w:p>
    <w:p w14:paraId="778BDB58" w14:textId="7B0FC65A" w:rsidR="00F133D9" w:rsidRPr="00F1324F" w:rsidRDefault="00F133D9" w:rsidP="006A792B">
      <w:pPr>
        <w:widowControl/>
        <w:snapToGrid w:val="0"/>
        <w:rPr>
          <w:rFonts w:ascii="Arial" w:hAnsi="Arial" w:cs="Arial"/>
          <w:b/>
          <w:i/>
          <w:kern w:val="0"/>
        </w:rPr>
      </w:pPr>
      <w:r w:rsidRPr="00F1324F">
        <w:rPr>
          <w:rFonts w:ascii="Arial" w:hAnsi="Arial" w:cs="Arial"/>
          <w:i/>
          <w:kern w:val="0"/>
        </w:rPr>
        <w:t xml:space="preserve">In particolare, </w:t>
      </w:r>
      <w:r w:rsidR="006A792B" w:rsidRPr="00F1324F">
        <w:rPr>
          <w:rFonts w:ascii="Arial" w:hAnsi="Arial" w:cs="Arial"/>
          <w:i/>
          <w:kern w:val="0"/>
        </w:rPr>
        <w:t xml:space="preserve">dovranno essere </w:t>
      </w:r>
      <w:r w:rsidR="00B551EB" w:rsidRPr="00F1324F">
        <w:rPr>
          <w:rFonts w:ascii="Arial" w:hAnsi="Arial" w:cs="Arial"/>
          <w:i/>
          <w:kern w:val="0"/>
        </w:rPr>
        <w:t>illustrate</w:t>
      </w:r>
      <w:r w:rsidR="006A792B" w:rsidRPr="00F1324F">
        <w:rPr>
          <w:rFonts w:ascii="Arial" w:hAnsi="Arial" w:cs="Arial"/>
          <w:i/>
          <w:kern w:val="0"/>
        </w:rPr>
        <w:t xml:space="preserve"> le </w:t>
      </w:r>
      <w:r w:rsidRPr="00F1324F">
        <w:rPr>
          <w:rFonts w:ascii="Arial" w:hAnsi="Arial" w:cs="Arial"/>
          <w:i/>
          <w:kern w:val="0"/>
        </w:rPr>
        <w:t xml:space="preserve">modalità di calcolo concretamente utilizzate per la determinazione </w:t>
      </w:r>
      <w:r w:rsidR="006A792B" w:rsidRPr="00F1324F">
        <w:rPr>
          <w:rFonts w:ascii="Arial" w:hAnsi="Arial" w:cs="Arial"/>
          <w:i/>
          <w:kern w:val="0"/>
        </w:rPr>
        <w:t>del costo della manodopera</w:t>
      </w:r>
      <w:r w:rsidRPr="00F1324F">
        <w:rPr>
          <w:rFonts w:ascii="Arial" w:hAnsi="Arial" w:cs="Arial"/>
          <w:i/>
          <w:kern w:val="0"/>
        </w:rPr>
        <w:t xml:space="preserve">, in termini di: </w:t>
      </w:r>
    </w:p>
    <w:p w14:paraId="4B6AB368" w14:textId="2C60F1BD" w:rsidR="00F133D9" w:rsidRPr="00F1324F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eastAsia="Times New Roman" w:hAnsi="Arial" w:cs="Arial"/>
          <w:b/>
          <w:i/>
          <w:color w:val="0000CC"/>
          <w:sz w:val="20"/>
          <w:szCs w:val="24"/>
        </w:rPr>
      </w:pPr>
      <w:r w:rsidRPr="00F1324F">
        <w:rPr>
          <w:rFonts w:ascii="Arial" w:hAnsi="Arial" w:cs="Arial"/>
          <w:i/>
          <w:iCs/>
          <w:sz w:val="20"/>
          <w:szCs w:val="20"/>
        </w:rPr>
        <w:t>Ore/giornate lavorative previste per l’intera durata del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>l</w:t>
      </w:r>
      <w:r w:rsidR="009D2718">
        <w:rPr>
          <w:rFonts w:ascii="Arial" w:hAnsi="Arial" w:cs="Arial"/>
          <w:i/>
          <w:iCs/>
          <w:sz w:val="20"/>
          <w:szCs w:val="20"/>
        </w:rPr>
        <w:t>’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>Accordo Quadro</w:t>
      </w:r>
      <w:r w:rsidR="009D2718">
        <w:rPr>
          <w:rFonts w:ascii="Arial" w:eastAsia="Times New Roman" w:hAnsi="Arial" w:cs="Arial"/>
          <w:b/>
          <w:i/>
          <w:color w:val="0000CC"/>
          <w:sz w:val="20"/>
          <w:szCs w:val="24"/>
        </w:rPr>
        <w:t>;</w:t>
      </w:r>
    </w:p>
    <w:p w14:paraId="5771811C" w14:textId="1E269ED4" w:rsidR="00F133D9" w:rsidRPr="00F1324F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Ove necessario, motivazioni puntuali che consentono una riduzione dell’</w:t>
      </w:r>
      <w:proofErr w:type="spellStart"/>
      <w:r w:rsidRPr="00F1324F">
        <w:rPr>
          <w:rFonts w:ascii="Arial" w:hAnsi="Arial" w:cs="Arial"/>
          <w:i/>
          <w:iCs/>
          <w:sz w:val="20"/>
          <w:szCs w:val="20"/>
        </w:rPr>
        <w:t>effort</w:t>
      </w:r>
      <w:proofErr w:type="spellEnd"/>
      <w:r w:rsidRPr="00F1324F">
        <w:rPr>
          <w:rFonts w:ascii="Arial" w:hAnsi="Arial" w:cs="Arial"/>
          <w:i/>
          <w:iCs/>
          <w:sz w:val="20"/>
          <w:szCs w:val="20"/>
        </w:rPr>
        <w:t xml:space="preserve"> stimato rispetto a quello previsto da Consip, nel rispetto dei requisiti contrattuali e della qualità delle prestazioni erogate;</w:t>
      </w:r>
    </w:p>
    <w:p w14:paraId="3872F154" w14:textId="4D8015C5" w:rsidR="00F133D9" w:rsidRPr="00F1324F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 xml:space="preserve">Costo orario/giornaliero dei lavoratori impiegati, in funzione dei relativi livelli di inquadramento; tale costo è inclusivo di retribuzione, oneri previdenziali e assistenziali (Inps, Inail), trattamento di fine rapporto, assistenza sanitaria integrativa e altre voci di costo eventualmente previste dal CCNL applicato. Detti costi non </w:t>
      </w:r>
      <w:r w:rsidR="002D5777" w:rsidRPr="00F1324F">
        <w:rPr>
          <w:rFonts w:ascii="Arial" w:hAnsi="Arial" w:cs="Arial"/>
          <w:i/>
          <w:iCs/>
          <w:sz w:val="20"/>
          <w:szCs w:val="20"/>
        </w:rPr>
        <w:t>devono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 risultare, fatto salvo per idonea motivazione, inferiori ai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>minimi salariali retributivi indicati nelle apposite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 tabelle del Ministero del Lavoro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 xml:space="preserve">e delle Politiche sociali </w:t>
      </w:r>
      <w:r w:rsidRPr="00F1324F">
        <w:rPr>
          <w:rFonts w:ascii="Arial" w:hAnsi="Arial" w:cs="Arial"/>
          <w:i/>
          <w:iCs/>
          <w:sz w:val="20"/>
          <w:szCs w:val="20"/>
        </w:rPr>
        <w:t>per il settore di riferimento;</w:t>
      </w:r>
    </w:p>
    <w:p w14:paraId="2CA0FB68" w14:textId="77777777" w:rsidR="00FC3E14" w:rsidRPr="00F1324F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e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 xml:space="preserve">ventuali sgravi 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contributivi 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 xml:space="preserve">sul costo del lavoro di cui il Concorrente beneficia; </w:t>
      </w:r>
    </w:p>
    <w:p w14:paraId="36D9A118" w14:textId="45CFF94A" w:rsidR="00F133D9" w:rsidRPr="00F1324F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q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>ualsiasi ulteriore elemento utile.</w:t>
      </w:r>
    </w:p>
    <w:p w14:paraId="5605E72A" w14:textId="77777777" w:rsidR="007C440D" w:rsidRPr="00F1324F" w:rsidRDefault="007C440D" w:rsidP="00DB44FA">
      <w:pPr>
        <w:widowControl/>
        <w:snapToGrid w:val="0"/>
        <w:rPr>
          <w:rFonts w:ascii="Arial" w:hAnsi="Arial" w:cs="Arial"/>
          <w:i/>
          <w:kern w:val="0"/>
        </w:rPr>
      </w:pPr>
    </w:p>
    <w:p w14:paraId="3B82211B" w14:textId="77777777" w:rsidR="007C440D" w:rsidRPr="00F1324F" w:rsidRDefault="007C440D" w:rsidP="007C440D">
      <w:pPr>
        <w:widowControl/>
        <w:snapToGrid w:val="0"/>
        <w:jc w:val="left"/>
        <w:rPr>
          <w:rFonts w:ascii="Arial" w:hAnsi="Arial" w:cs="Arial"/>
          <w:color w:val="000000"/>
          <w:kern w:val="0"/>
        </w:rPr>
      </w:pPr>
    </w:p>
    <w:p w14:paraId="0A3CE367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CEC8AAF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991321D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23C7ADF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5428C0F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1FE85AEB" w14:textId="77777777" w:rsidR="00A62B27" w:rsidRPr="00F1324F" w:rsidRDefault="00A62B2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15040D7E" w14:textId="569B53BD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b/>
          <w:bCs/>
          <w:caps/>
          <w:kern w:val="32"/>
        </w:rPr>
        <w:t>FAC-SIMILE DICHIARAZIONE</w:t>
      </w:r>
      <w:r w:rsidRPr="00F1324F">
        <w:rPr>
          <w:rFonts w:ascii="Arial" w:hAnsi="Arial" w:cs="Arial"/>
          <w:color w:val="000000"/>
          <w:kern w:val="0"/>
        </w:rPr>
        <w:t xml:space="preserve"> </w:t>
      </w:r>
    </w:p>
    <w:p w14:paraId="57865FEE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91B2066" w14:textId="525D6255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ai sensi e per gli effetti dell’art. 76 D.P.R. 445/2000, consapevole della responsabilità e delle conseguenze civili e penali previste in caso di dichiarazioni mendaci e/o f</w:t>
      </w:r>
      <w:r w:rsidR="002D5777" w:rsidRPr="00F1324F">
        <w:rPr>
          <w:rFonts w:ascii="Arial" w:hAnsi="Arial" w:cs="Arial"/>
          <w:color w:val="000000"/>
          <w:kern w:val="0"/>
        </w:rPr>
        <w:t>ormazione od uso di atti falsi</w:t>
      </w:r>
    </w:p>
    <w:p w14:paraId="00B6DB53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</w:p>
    <w:p w14:paraId="0208B2B5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  <w:r w:rsidRPr="00F1324F">
        <w:rPr>
          <w:rFonts w:ascii="Arial" w:hAnsi="Arial" w:cs="Arial"/>
          <w:b/>
          <w:color w:val="000000"/>
          <w:kern w:val="0"/>
        </w:rPr>
        <w:lastRenderedPageBreak/>
        <w:t xml:space="preserve">DICHIARA SOTTO LA PROPRIA RESPONSABILITÀ, AI SENSI DEGLI ARTT. 46 E 47 DEL D.P.R. </w:t>
      </w:r>
      <w:r w:rsidR="00F133D9" w:rsidRPr="00F1324F">
        <w:rPr>
          <w:rFonts w:ascii="Arial" w:hAnsi="Arial" w:cs="Arial"/>
          <w:b/>
          <w:color w:val="000000"/>
          <w:kern w:val="0"/>
        </w:rPr>
        <w:t xml:space="preserve">N. </w:t>
      </w:r>
      <w:r w:rsidRPr="00F1324F">
        <w:rPr>
          <w:rFonts w:ascii="Arial" w:hAnsi="Arial" w:cs="Arial"/>
          <w:b/>
          <w:color w:val="000000"/>
          <w:kern w:val="0"/>
        </w:rPr>
        <w:t>445/2000</w:t>
      </w:r>
    </w:p>
    <w:p w14:paraId="22BC7C09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3EF1FAD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 xml:space="preserve">di fornire adeguate motivazioni </w:t>
      </w:r>
      <w:r w:rsidR="00F133D9" w:rsidRPr="00F1324F">
        <w:rPr>
          <w:rFonts w:ascii="Arial" w:hAnsi="Arial" w:cs="Arial"/>
          <w:color w:val="000000"/>
          <w:kern w:val="0"/>
        </w:rPr>
        <w:t>atte a</w:t>
      </w:r>
      <w:r w:rsidR="00F133D9" w:rsidRPr="00F1324F">
        <w:rPr>
          <w:rFonts w:ascii="Arial" w:hAnsi="Arial" w:cs="Arial"/>
          <w:szCs w:val="20"/>
        </w:rPr>
        <w:t xml:space="preserve"> dimostrare che il ribasso complessivo dell’importo indicato in sede di partecipazione, deriva da una più efficiente organizzazione aziendale </w:t>
      </w:r>
      <w:r w:rsidR="00F133D9" w:rsidRPr="00F1324F">
        <w:rPr>
          <w:rFonts w:ascii="Arial" w:hAnsi="Arial" w:cs="Arial"/>
          <w:bCs/>
          <w:iCs/>
          <w:szCs w:val="20"/>
        </w:rPr>
        <w:t xml:space="preserve">o da sgravi contributivi che non comportano penalizzazioni per la manodopera. </w:t>
      </w:r>
    </w:p>
    <w:p w14:paraId="779EF617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Si allegano alla presente i seguenti documenti, che ne costituiscono parte integrante:</w:t>
      </w:r>
    </w:p>
    <w:p w14:paraId="2853C86E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13CEDC4" w14:textId="77777777" w:rsidR="007C440D" w:rsidRPr="00F1324F" w:rsidRDefault="00F133D9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_______________________________</w:t>
      </w:r>
    </w:p>
    <w:p w14:paraId="097A4ED3" w14:textId="77777777" w:rsidR="007C440D" w:rsidRPr="00F1324F" w:rsidRDefault="007C440D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 xml:space="preserve">_______________________________ </w:t>
      </w:r>
    </w:p>
    <w:p w14:paraId="342EA73B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CD24D35" w14:textId="77777777" w:rsidR="0042515E" w:rsidRPr="00F1324F" w:rsidRDefault="0042515E" w:rsidP="00FC3E14">
      <w:pPr>
        <w:widowControl/>
        <w:snapToGrid w:val="0"/>
        <w:rPr>
          <w:rFonts w:ascii="Arial" w:hAnsi="Arial" w:cs="Arial"/>
          <w:i/>
          <w:kern w:val="0"/>
        </w:rPr>
      </w:pPr>
    </w:p>
    <w:p w14:paraId="2AE8F519" w14:textId="77777777" w:rsidR="0042515E" w:rsidRPr="00F1324F" w:rsidRDefault="0042515E" w:rsidP="0042515E">
      <w:pPr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>______, li _________________</w:t>
      </w:r>
    </w:p>
    <w:p w14:paraId="460F89E3" w14:textId="77777777" w:rsidR="0042515E" w:rsidRPr="00F1324F" w:rsidRDefault="0042515E" w:rsidP="0042515E">
      <w:pPr>
        <w:ind w:left="540"/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</w:t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Firma</w:t>
      </w:r>
    </w:p>
    <w:p w14:paraId="5D29A015" w14:textId="77777777" w:rsidR="0042515E" w:rsidRPr="00F1324F" w:rsidRDefault="0042515E" w:rsidP="0042515E">
      <w:pPr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_______________</w:t>
      </w:r>
    </w:p>
    <w:p w14:paraId="20EF1E92" w14:textId="77777777" w:rsidR="00665D48" w:rsidRDefault="0042515E" w:rsidP="00C47BA6">
      <w:pPr>
        <w:ind w:left="4956"/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 xml:space="preserve"> (firmato digitalmente) </w:t>
      </w:r>
    </w:p>
    <w:p w14:paraId="2A88E3EE" w14:textId="77777777" w:rsidR="00ED49BD" w:rsidRPr="00ED49BD" w:rsidRDefault="00ED49BD" w:rsidP="00ED49BD">
      <w:pPr>
        <w:rPr>
          <w:rFonts w:ascii="Arial" w:hAnsi="Arial" w:cs="Arial"/>
          <w:szCs w:val="20"/>
        </w:rPr>
      </w:pPr>
    </w:p>
    <w:p w14:paraId="7F258460" w14:textId="77777777" w:rsidR="00ED49BD" w:rsidRPr="00ED49BD" w:rsidRDefault="00ED49BD" w:rsidP="00ED49BD">
      <w:pPr>
        <w:rPr>
          <w:rFonts w:ascii="Arial" w:hAnsi="Arial" w:cs="Arial"/>
          <w:szCs w:val="20"/>
        </w:rPr>
      </w:pPr>
    </w:p>
    <w:p w14:paraId="09B6F3E8" w14:textId="77777777" w:rsidR="00ED49BD" w:rsidRDefault="00ED49BD" w:rsidP="00ED49BD">
      <w:pPr>
        <w:rPr>
          <w:rFonts w:ascii="Arial" w:hAnsi="Arial" w:cs="Arial"/>
          <w:szCs w:val="20"/>
        </w:rPr>
      </w:pPr>
    </w:p>
    <w:p w14:paraId="07A1F8B1" w14:textId="6BCE646E" w:rsidR="00ED49BD" w:rsidRPr="00ED49BD" w:rsidRDefault="00ED49BD" w:rsidP="00ED49BD">
      <w:pPr>
        <w:tabs>
          <w:tab w:val="left" w:pos="1910"/>
        </w:tabs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sectPr w:rsidR="00ED49BD" w:rsidRPr="00ED49BD" w:rsidSect="003E7549">
      <w:headerReference w:type="default" r:id="rId11"/>
      <w:footerReference w:type="default" r:id="rId12"/>
      <w:head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F94AE" w14:textId="77777777" w:rsidR="001C0E96" w:rsidRDefault="001C0E96" w:rsidP="00816101">
      <w:r>
        <w:separator/>
      </w:r>
    </w:p>
  </w:endnote>
  <w:endnote w:type="continuationSeparator" w:id="0">
    <w:p w14:paraId="076D0C2B" w14:textId="77777777" w:rsidR="001C0E96" w:rsidRDefault="001C0E96" w:rsidP="00816101">
      <w:r>
        <w:continuationSeparator/>
      </w:r>
    </w:p>
  </w:endnote>
  <w:endnote w:type="continuationNotice" w:id="1">
    <w:p w14:paraId="1447FEE2" w14:textId="77777777" w:rsidR="001C0E96" w:rsidRDefault="001C0E9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F2CAF" w14:textId="64DA898C" w:rsidR="004D1799" w:rsidRDefault="004D1799">
    <w:pPr>
      <w:pStyle w:val="CLASSIFICAZIONEFOOTER1"/>
    </w:pPr>
  </w:p>
  <w:p w14:paraId="1598DD3F" w14:textId="77777777" w:rsidR="00352AE4" w:rsidRPr="00352AE4" w:rsidRDefault="00352AE4" w:rsidP="00352AE4">
    <w:pPr>
      <w:pStyle w:val="CLASSIFICAZIONEFOOTER1"/>
      <w:rPr>
        <w:ins w:id="4" w:author="Autore"/>
        <w:rFonts w:hAnsi="Calibri"/>
        <w:noProof/>
        <w:szCs w:val="18"/>
      </w:rPr>
    </w:pPr>
    <w:ins w:id="5" w:author="Autore">
      <w:r w:rsidRPr="00352AE4">
        <w:rPr>
          <w:rFonts w:hAnsi="Calibri"/>
          <w:noProof/>
          <w:szCs w:val="18"/>
        </w:rPr>
        <w:t>Moduli di dichiarazione - Gara a procedura aperta per l’affidamento di un accordo quadro avente ad oggetto la fornitura, messa in esercizio e manutenzione di centrali telefoniche e di prodotti, e servizi connessi per le pubbliche amministrazioni – ID 2857.</w:t>
      </w:r>
    </w:ins>
  </w:p>
  <w:p w14:paraId="173E6044" w14:textId="756F2B39" w:rsidR="005F145C" w:rsidDel="00352AE4" w:rsidRDefault="005F145C" w:rsidP="00530F0B">
    <w:pPr>
      <w:pStyle w:val="Pidipagina"/>
      <w:rPr>
        <w:del w:id="6" w:author="Autore"/>
        <w:noProof/>
      </w:rPr>
    </w:pPr>
    <w:del w:id="7" w:author="Autore">
      <w:r w:rsidRPr="005F145C" w:rsidDel="00352AE4">
        <w:rPr>
          <w:noProof/>
        </w:rPr>
        <w:delText>Classificazione Consip: Ambito Pubblico</w:delText>
      </w:r>
    </w:del>
  </w:p>
  <w:p w14:paraId="76D38E4F" w14:textId="7B2D5813" w:rsidR="00BB0003" w:rsidDel="00352AE4" w:rsidRDefault="00BB0003" w:rsidP="00530F0B">
    <w:pPr>
      <w:pStyle w:val="Pidipagina"/>
      <w:rPr>
        <w:del w:id="8" w:author="Autore"/>
        <w:noProof/>
      </w:rPr>
    </w:pPr>
    <w:del w:id="9" w:author="Autore">
      <w:r w:rsidRPr="00BB0003" w:rsidDel="00352AE4">
        <w:rPr>
          <w:noProof/>
        </w:rPr>
        <w:delText>Gara a procedura aperta per l’affidamento di un accordo quadro avente ad oggetto la fornitura, messa in esercizio e manutenzione di centrali telefoniche e di prodotti,  e servizi connessi per le pubbliche amministrazioni – ID 2857</w:delText>
      </w:r>
      <w:r w:rsidDel="00352AE4">
        <w:rPr>
          <w:noProof/>
        </w:rPr>
        <w:delText>.</w:delText>
      </w:r>
    </w:del>
  </w:p>
  <w:p w14:paraId="6E4A725D" w14:textId="77777777" w:rsidR="00BB0003" w:rsidRDefault="00BB0003" w:rsidP="00530F0B">
    <w:pPr>
      <w:pStyle w:val="Pidipagina"/>
    </w:pPr>
  </w:p>
  <w:p w14:paraId="67C77E33" w14:textId="77777777" w:rsidR="000A1DEA" w:rsidRDefault="000A1DE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47C8C" w14:textId="77777777" w:rsidR="001C0E96" w:rsidRDefault="001C0E96" w:rsidP="00816101">
      <w:r>
        <w:separator/>
      </w:r>
    </w:p>
  </w:footnote>
  <w:footnote w:type="continuationSeparator" w:id="0">
    <w:p w14:paraId="2AC2AB8E" w14:textId="77777777" w:rsidR="001C0E96" w:rsidRDefault="001C0E96" w:rsidP="00816101">
      <w:r>
        <w:continuationSeparator/>
      </w:r>
    </w:p>
  </w:footnote>
  <w:footnote w:type="continuationNotice" w:id="1">
    <w:p w14:paraId="65ABDC59" w14:textId="77777777" w:rsidR="001C0E96" w:rsidRDefault="001C0E9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55783" w14:textId="228473D7" w:rsidR="00EE6390" w:rsidRDefault="000F4996" w:rsidP="00816101">
    <w:pPr>
      <w:pStyle w:val="Intestazione"/>
    </w:pPr>
    <w:del w:id="3" w:author="Autore">
      <w:r w:rsidRPr="0005165F" w:rsidDel="00352AE4">
        <w:rPr>
          <w:noProof/>
          <w:color w:val="004288"/>
          <w:sz w:val="18"/>
          <w:szCs w:val="18"/>
        </w:rPr>
        <w:drawing>
          <wp:anchor distT="0" distB="0" distL="114300" distR="114300" simplePos="0" relativeHeight="251658241" behindDoc="0" locked="0" layoutInCell="1" allowOverlap="1" wp14:anchorId="428A2DDB" wp14:editId="4E5CD3EC">
            <wp:simplePos x="0" y="0"/>
            <wp:positionH relativeFrom="column">
              <wp:posOffset>-720090</wp:posOffset>
            </wp:positionH>
            <wp:positionV relativeFrom="page">
              <wp:posOffset>360045</wp:posOffset>
            </wp:positionV>
            <wp:extent cx="1209600" cy="316800"/>
            <wp:effectExtent l="0" t="0" r="0" b="7620"/>
            <wp:wrapNone/>
            <wp:docPr id="936978117" name="Immagine 936978117" descr="Immagine che contiene Elementi grafici, Carattere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912499" name="Immagine 463912499" descr="Immagine che contiene Elementi grafici, Carattere, grafica, logo&#10;&#10;Descrizione generata automaticamente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" cy="31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  <w:p w14:paraId="42FAFF20" w14:textId="469BC572" w:rsidR="00356575" w:rsidRDefault="00356575">
    <w:pPr>
      <w:pStyle w:val="TAGTECNICI"/>
    </w:pPr>
  </w:p>
  <w:p w14:paraId="321A53DB" w14:textId="31EA3EE1" w:rsidR="00356575" w:rsidRDefault="00356575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228F5" w14:textId="77777777" w:rsidR="00EE6390" w:rsidRDefault="0071227E" w:rsidP="0081610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DF9135A" wp14:editId="776828B4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E3D20"/>
    <w:multiLevelType w:val="hybridMultilevel"/>
    <w:tmpl w:val="6CAECEE8"/>
    <w:lvl w:ilvl="0" w:tplc="A7D4F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9A4"/>
    <w:multiLevelType w:val="hybridMultilevel"/>
    <w:tmpl w:val="EA6CF000"/>
    <w:lvl w:ilvl="0" w:tplc="B4E41200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C5231"/>
    <w:multiLevelType w:val="hybridMultilevel"/>
    <w:tmpl w:val="E10C3836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220D5"/>
    <w:multiLevelType w:val="hybridMultilevel"/>
    <w:tmpl w:val="E5F6B5D0"/>
    <w:lvl w:ilvl="0" w:tplc="2AC40E5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0033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642246">
    <w:abstractNumId w:val="3"/>
  </w:num>
  <w:num w:numId="2" w16cid:durableId="1389307272">
    <w:abstractNumId w:val="6"/>
  </w:num>
  <w:num w:numId="3" w16cid:durableId="1947420855">
    <w:abstractNumId w:val="5"/>
  </w:num>
  <w:num w:numId="4" w16cid:durableId="805047044">
    <w:abstractNumId w:val="0"/>
  </w:num>
  <w:num w:numId="5" w16cid:durableId="351997256">
    <w:abstractNumId w:val="2"/>
  </w:num>
  <w:num w:numId="6" w16cid:durableId="9917819">
    <w:abstractNumId w:val="1"/>
  </w:num>
  <w:num w:numId="7" w16cid:durableId="1929844594">
    <w:abstractNumId w:val="21"/>
  </w:num>
  <w:num w:numId="8" w16cid:durableId="1761489462">
    <w:abstractNumId w:val="25"/>
  </w:num>
  <w:num w:numId="9" w16cid:durableId="146871076">
    <w:abstractNumId w:val="22"/>
  </w:num>
  <w:num w:numId="10" w16cid:durableId="941255410">
    <w:abstractNumId w:val="24"/>
  </w:num>
  <w:num w:numId="11" w16cid:durableId="357509697">
    <w:abstractNumId w:val="8"/>
  </w:num>
  <w:num w:numId="12" w16cid:durableId="975136472">
    <w:abstractNumId w:val="23"/>
  </w:num>
  <w:num w:numId="13" w16cid:durableId="840316885">
    <w:abstractNumId w:val="28"/>
  </w:num>
  <w:num w:numId="14" w16cid:durableId="1606109619">
    <w:abstractNumId w:val="16"/>
  </w:num>
  <w:num w:numId="15" w16cid:durableId="600187478">
    <w:abstractNumId w:val="12"/>
  </w:num>
  <w:num w:numId="16" w16cid:durableId="1204366447">
    <w:abstractNumId w:val="27"/>
  </w:num>
  <w:num w:numId="17" w16cid:durableId="1021980167">
    <w:abstractNumId w:val="9"/>
  </w:num>
  <w:num w:numId="18" w16cid:durableId="436871035">
    <w:abstractNumId w:val="17"/>
  </w:num>
  <w:num w:numId="19" w16cid:durableId="702482411">
    <w:abstractNumId w:val="15"/>
  </w:num>
  <w:num w:numId="20" w16cid:durableId="86312507">
    <w:abstractNumId w:val="10"/>
  </w:num>
  <w:num w:numId="21" w16cid:durableId="1384602176">
    <w:abstractNumId w:val="18"/>
  </w:num>
  <w:num w:numId="22" w16cid:durableId="183515295">
    <w:abstractNumId w:val="11"/>
  </w:num>
  <w:num w:numId="23" w16cid:durableId="1689214053">
    <w:abstractNumId w:val="7"/>
  </w:num>
  <w:num w:numId="24" w16cid:durableId="2145467946">
    <w:abstractNumId w:val="13"/>
  </w:num>
  <w:num w:numId="25" w16cid:durableId="462426998">
    <w:abstractNumId w:val="20"/>
  </w:num>
  <w:num w:numId="26" w16cid:durableId="816145205">
    <w:abstractNumId w:val="26"/>
  </w:num>
  <w:num w:numId="27" w16cid:durableId="2049599258">
    <w:abstractNumId w:val="14"/>
  </w:num>
  <w:num w:numId="28" w16cid:durableId="637615654">
    <w:abstractNumId w:val="19"/>
  </w:num>
  <w:num w:numId="29" w16cid:durableId="1656453472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oNotTrackFormatting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C78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1F58"/>
    <w:rsid w:val="00013243"/>
    <w:rsid w:val="000139CE"/>
    <w:rsid w:val="00013FE0"/>
    <w:rsid w:val="00014850"/>
    <w:rsid w:val="000156B6"/>
    <w:rsid w:val="00015EBC"/>
    <w:rsid w:val="00017515"/>
    <w:rsid w:val="00017808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35DB"/>
    <w:rsid w:val="0003589D"/>
    <w:rsid w:val="00035E73"/>
    <w:rsid w:val="000366F8"/>
    <w:rsid w:val="000379CA"/>
    <w:rsid w:val="00037C93"/>
    <w:rsid w:val="0004006B"/>
    <w:rsid w:val="000419D7"/>
    <w:rsid w:val="00041CD5"/>
    <w:rsid w:val="00041F46"/>
    <w:rsid w:val="00044EE2"/>
    <w:rsid w:val="00045999"/>
    <w:rsid w:val="00047BC5"/>
    <w:rsid w:val="00050FF1"/>
    <w:rsid w:val="00051308"/>
    <w:rsid w:val="00052C21"/>
    <w:rsid w:val="0005327E"/>
    <w:rsid w:val="000552E9"/>
    <w:rsid w:val="00056547"/>
    <w:rsid w:val="000602DB"/>
    <w:rsid w:val="00060760"/>
    <w:rsid w:val="000608BE"/>
    <w:rsid w:val="000613AE"/>
    <w:rsid w:val="00061489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76BE5"/>
    <w:rsid w:val="000817CF"/>
    <w:rsid w:val="00083C72"/>
    <w:rsid w:val="0008478F"/>
    <w:rsid w:val="00084F0F"/>
    <w:rsid w:val="0008552F"/>
    <w:rsid w:val="0008566E"/>
    <w:rsid w:val="0008642C"/>
    <w:rsid w:val="00086927"/>
    <w:rsid w:val="000869CF"/>
    <w:rsid w:val="00086E44"/>
    <w:rsid w:val="0008709B"/>
    <w:rsid w:val="0008716E"/>
    <w:rsid w:val="00090E70"/>
    <w:rsid w:val="000912CA"/>
    <w:rsid w:val="000963F3"/>
    <w:rsid w:val="00096586"/>
    <w:rsid w:val="0009680F"/>
    <w:rsid w:val="00096EFF"/>
    <w:rsid w:val="000A0A32"/>
    <w:rsid w:val="000A196B"/>
    <w:rsid w:val="000A1DEA"/>
    <w:rsid w:val="000A1F82"/>
    <w:rsid w:val="000A2116"/>
    <w:rsid w:val="000A371D"/>
    <w:rsid w:val="000A41C5"/>
    <w:rsid w:val="000A49BA"/>
    <w:rsid w:val="000A4E2D"/>
    <w:rsid w:val="000A5CDA"/>
    <w:rsid w:val="000A5DE9"/>
    <w:rsid w:val="000A7DC2"/>
    <w:rsid w:val="000A7EBC"/>
    <w:rsid w:val="000B0149"/>
    <w:rsid w:val="000B0297"/>
    <w:rsid w:val="000B18CB"/>
    <w:rsid w:val="000B3540"/>
    <w:rsid w:val="000B55A6"/>
    <w:rsid w:val="000B6C4A"/>
    <w:rsid w:val="000B6FBF"/>
    <w:rsid w:val="000C08A0"/>
    <w:rsid w:val="000C0F4B"/>
    <w:rsid w:val="000C1235"/>
    <w:rsid w:val="000C323A"/>
    <w:rsid w:val="000C4285"/>
    <w:rsid w:val="000C4D80"/>
    <w:rsid w:val="000C6807"/>
    <w:rsid w:val="000C6FE2"/>
    <w:rsid w:val="000C755D"/>
    <w:rsid w:val="000C7C9F"/>
    <w:rsid w:val="000D02C4"/>
    <w:rsid w:val="000D0453"/>
    <w:rsid w:val="000D095F"/>
    <w:rsid w:val="000D1AF2"/>
    <w:rsid w:val="000D1F49"/>
    <w:rsid w:val="000D4047"/>
    <w:rsid w:val="000D45EB"/>
    <w:rsid w:val="000D564C"/>
    <w:rsid w:val="000D5EF5"/>
    <w:rsid w:val="000D69D7"/>
    <w:rsid w:val="000D6C55"/>
    <w:rsid w:val="000D6E2D"/>
    <w:rsid w:val="000D7D97"/>
    <w:rsid w:val="000E0A3A"/>
    <w:rsid w:val="000E1A75"/>
    <w:rsid w:val="000E3208"/>
    <w:rsid w:val="000E335B"/>
    <w:rsid w:val="000E4B70"/>
    <w:rsid w:val="000E4BAC"/>
    <w:rsid w:val="000E6667"/>
    <w:rsid w:val="000F169C"/>
    <w:rsid w:val="000F2026"/>
    <w:rsid w:val="000F2C73"/>
    <w:rsid w:val="000F2FC1"/>
    <w:rsid w:val="000F3384"/>
    <w:rsid w:val="000F3C13"/>
    <w:rsid w:val="000F48EA"/>
    <w:rsid w:val="000F4996"/>
    <w:rsid w:val="000F624A"/>
    <w:rsid w:val="000F65A0"/>
    <w:rsid w:val="000F7112"/>
    <w:rsid w:val="000F7F4A"/>
    <w:rsid w:val="001033A7"/>
    <w:rsid w:val="0010359C"/>
    <w:rsid w:val="00107738"/>
    <w:rsid w:val="00111D3C"/>
    <w:rsid w:val="001139D3"/>
    <w:rsid w:val="00113A0A"/>
    <w:rsid w:val="00113AFC"/>
    <w:rsid w:val="00114A54"/>
    <w:rsid w:val="00115573"/>
    <w:rsid w:val="00115F5E"/>
    <w:rsid w:val="00116BA7"/>
    <w:rsid w:val="00116FA6"/>
    <w:rsid w:val="0011726C"/>
    <w:rsid w:val="001172BF"/>
    <w:rsid w:val="00117F7C"/>
    <w:rsid w:val="001210CE"/>
    <w:rsid w:val="00123B29"/>
    <w:rsid w:val="0012484F"/>
    <w:rsid w:val="00124B57"/>
    <w:rsid w:val="0012540D"/>
    <w:rsid w:val="00125D3A"/>
    <w:rsid w:val="00125E00"/>
    <w:rsid w:val="001261AF"/>
    <w:rsid w:val="00126430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36D2A"/>
    <w:rsid w:val="001403C8"/>
    <w:rsid w:val="001410CE"/>
    <w:rsid w:val="00142586"/>
    <w:rsid w:val="001428ED"/>
    <w:rsid w:val="0014369C"/>
    <w:rsid w:val="00143B4E"/>
    <w:rsid w:val="001441E9"/>
    <w:rsid w:val="00144E3D"/>
    <w:rsid w:val="00145DCB"/>
    <w:rsid w:val="00145F95"/>
    <w:rsid w:val="0014695F"/>
    <w:rsid w:val="00147655"/>
    <w:rsid w:val="00152118"/>
    <w:rsid w:val="001525B7"/>
    <w:rsid w:val="0015260A"/>
    <w:rsid w:val="001538DB"/>
    <w:rsid w:val="001539A0"/>
    <w:rsid w:val="001540BA"/>
    <w:rsid w:val="00154D4B"/>
    <w:rsid w:val="00155482"/>
    <w:rsid w:val="001561C9"/>
    <w:rsid w:val="0015671E"/>
    <w:rsid w:val="001568B7"/>
    <w:rsid w:val="00156E6D"/>
    <w:rsid w:val="00157062"/>
    <w:rsid w:val="00160392"/>
    <w:rsid w:val="0016051B"/>
    <w:rsid w:val="0016234B"/>
    <w:rsid w:val="00163575"/>
    <w:rsid w:val="001638AA"/>
    <w:rsid w:val="00164003"/>
    <w:rsid w:val="00164CDB"/>
    <w:rsid w:val="00165D91"/>
    <w:rsid w:val="00165F5D"/>
    <w:rsid w:val="00170994"/>
    <w:rsid w:val="0017118B"/>
    <w:rsid w:val="00171A2B"/>
    <w:rsid w:val="0017247F"/>
    <w:rsid w:val="00174296"/>
    <w:rsid w:val="0017566C"/>
    <w:rsid w:val="0017792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461C"/>
    <w:rsid w:val="0018529A"/>
    <w:rsid w:val="00185EC3"/>
    <w:rsid w:val="00187948"/>
    <w:rsid w:val="0019054C"/>
    <w:rsid w:val="00190628"/>
    <w:rsid w:val="00191B9F"/>
    <w:rsid w:val="00192614"/>
    <w:rsid w:val="00192F4C"/>
    <w:rsid w:val="00193EE6"/>
    <w:rsid w:val="00194318"/>
    <w:rsid w:val="001954C5"/>
    <w:rsid w:val="00196239"/>
    <w:rsid w:val="001A1862"/>
    <w:rsid w:val="001A1A62"/>
    <w:rsid w:val="001A1B4B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11F"/>
    <w:rsid w:val="001B46CC"/>
    <w:rsid w:val="001B50ED"/>
    <w:rsid w:val="001B634E"/>
    <w:rsid w:val="001B76FF"/>
    <w:rsid w:val="001C0E1C"/>
    <w:rsid w:val="001C0E96"/>
    <w:rsid w:val="001C3413"/>
    <w:rsid w:val="001C3CC1"/>
    <w:rsid w:val="001C3CD7"/>
    <w:rsid w:val="001C3D30"/>
    <w:rsid w:val="001C3EA8"/>
    <w:rsid w:val="001C5460"/>
    <w:rsid w:val="001C5F9B"/>
    <w:rsid w:val="001C6079"/>
    <w:rsid w:val="001C61CB"/>
    <w:rsid w:val="001C6624"/>
    <w:rsid w:val="001C6771"/>
    <w:rsid w:val="001C68CF"/>
    <w:rsid w:val="001C7816"/>
    <w:rsid w:val="001C7A21"/>
    <w:rsid w:val="001D09D7"/>
    <w:rsid w:val="001D1334"/>
    <w:rsid w:val="001D19A2"/>
    <w:rsid w:val="001D247C"/>
    <w:rsid w:val="001D4390"/>
    <w:rsid w:val="001D5405"/>
    <w:rsid w:val="001D63B6"/>
    <w:rsid w:val="001D72AF"/>
    <w:rsid w:val="001D7995"/>
    <w:rsid w:val="001E06B9"/>
    <w:rsid w:val="001E0CCD"/>
    <w:rsid w:val="001E11DC"/>
    <w:rsid w:val="001E29EA"/>
    <w:rsid w:val="001E2D87"/>
    <w:rsid w:val="001E2F6F"/>
    <w:rsid w:val="001E32D4"/>
    <w:rsid w:val="001E38C3"/>
    <w:rsid w:val="001E4475"/>
    <w:rsid w:val="001E48D0"/>
    <w:rsid w:val="001E52A0"/>
    <w:rsid w:val="001E5317"/>
    <w:rsid w:val="001E5C1C"/>
    <w:rsid w:val="001E639B"/>
    <w:rsid w:val="001E6710"/>
    <w:rsid w:val="001E7752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35B2"/>
    <w:rsid w:val="00203B46"/>
    <w:rsid w:val="00205452"/>
    <w:rsid w:val="00206252"/>
    <w:rsid w:val="002069C1"/>
    <w:rsid w:val="00206E9C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01E1"/>
    <w:rsid w:val="002212AC"/>
    <w:rsid w:val="00221337"/>
    <w:rsid w:val="00221559"/>
    <w:rsid w:val="00221949"/>
    <w:rsid w:val="00221C98"/>
    <w:rsid w:val="00222D94"/>
    <w:rsid w:val="0022378F"/>
    <w:rsid w:val="00224136"/>
    <w:rsid w:val="00224592"/>
    <w:rsid w:val="00224A95"/>
    <w:rsid w:val="00225B9D"/>
    <w:rsid w:val="00225C00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1FC"/>
    <w:rsid w:val="00250565"/>
    <w:rsid w:val="002509B6"/>
    <w:rsid w:val="0025198D"/>
    <w:rsid w:val="0025244A"/>
    <w:rsid w:val="00252DA5"/>
    <w:rsid w:val="002537BD"/>
    <w:rsid w:val="002540CC"/>
    <w:rsid w:val="002544CE"/>
    <w:rsid w:val="00254AC1"/>
    <w:rsid w:val="002550F0"/>
    <w:rsid w:val="00255504"/>
    <w:rsid w:val="00255BF5"/>
    <w:rsid w:val="00257F98"/>
    <w:rsid w:val="00260400"/>
    <w:rsid w:val="00261FCB"/>
    <w:rsid w:val="002623EC"/>
    <w:rsid w:val="00263203"/>
    <w:rsid w:val="0026346D"/>
    <w:rsid w:val="002641B0"/>
    <w:rsid w:val="002652BC"/>
    <w:rsid w:val="00265F2E"/>
    <w:rsid w:val="002663F9"/>
    <w:rsid w:val="00266BAD"/>
    <w:rsid w:val="00266DC0"/>
    <w:rsid w:val="00266F11"/>
    <w:rsid w:val="00267B47"/>
    <w:rsid w:val="002701DB"/>
    <w:rsid w:val="0027069C"/>
    <w:rsid w:val="002732CD"/>
    <w:rsid w:val="00273E0C"/>
    <w:rsid w:val="00274789"/>
    <w:rsid w:val="00275421"/>
    <w:rsid w:val="00277F59"/>
    <w:rsid w:val="002827F5"/>
    <w:rsid w:val="00282BE7"/>
    <w:rsid w:val="00283408"/>
    <w:rsid w:val="002853C8"/>
    <w:rsid w:val="00285778"/>
    <w:rsid w:val="00285DA8"/>
    <w:rsid w:val="0028658C"/>
    <w:rsid w:val="0028795F"/>
    <w:rsid w:val="0029005E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2B3C"/>
    <w:rsid w:val="002A3CFB"/>
    <w:rsid w:val="002A4CBA"/>
    <w:rsid w:val="002A57AB"/>
    <w:rsid w:val="002A6647"/>
    <w:rsid w:val="002A667C"/>
    <w:rsid w:val="002B0047"/>
    <w:rsid w:val="002B01FC"/>
    <w:rsid w:val="002B19E2"/>
    <w:rsid w:val="002B2419"/>
    <w:rsid w:val="002B3ADC"/>
    <w:rsid w:val="002B4138"/>
    <w:rsid w:val="002B5788"/>
    <w:rsid w:val="002B62A3"/>
    <w:rsid w:val="002B6F5C"/>
    <w:rsid w:val="002B784F"/>
    <w:rsid w:val="002B78BB"/>
    <w:rsid w:val="002B79AA"/>
    <w:rsid w:val="002B79BB"/>
    <w:rsid w:val="002C2871"/>
    <w:rsid w:val="002C28A3"/>
    <w:rsid w:val="002C30C2"/>
    <w:rsid w:val="002C32FE"/>
    <w:rsid w:val="002C36E0"/>
    <w:rsid w:val="002C4411"/>
    <w:rsid w:val="002C4E3B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35E"/>
    <w:rsid w:val="002D0C4E"/>
    <w:rsid w:val="002D1A24"/>
    <w:rsid w:val="002D26B7"/>
    <w:rsid w:val="002D2DC2"/>
    <w:rsid w:val="002D36E7"/>
    <w:rsid w:val="002D3CE9"/>
    <w:rsid w:val="002D4316"/>
    <w:rsid w:val="002D48CB"/>
    <w:rsid w:val="002D4A78"/>
    <w:rsid w:val="002D52B0"/>
    <w:rsid w:val="002D5777"/>
    <w:rsid w:val="002D6642"/>
    <w:rsid w:val="002D6F6A"/>
    <w:rsid w:val="002D7529"/>
    <w:rsid w:val="002E00E0"/>
    <w:rsid w:val="002E0A4E"/>
    <w:rsid w:val="002E112D"/>
    <w:rsid w:val="002E1E3D"/>
    <w:rsid w:val="002E25DD"/>
    <w:rsid w:val="002E3F40"/>
    <w:rsid w:val="002E527E"/>
    <w:rsid w:val="002E5EEA"/>
    <w:rsid w:val="002E67D6"/>
    <w:rsid w:val="002E6D3E"/>
    <w:rsid w:val="002E768E"/>
    <w:rsid w:val="002F03F9"/>
    <w:rsid w:val="002F0B78"/>
    <w:rsid w:val="002F0D59"/>
    <w:rsid w:val="002F2C2E"/>
    <w:rsid w:val="002F4563"/>
    <w:rsid w:val="002F4C66"/>
    <w:rsid w:val="002F6F51"/>
    <w:rsid w:val="002F6F65"/>
    <w:rsid w:val="00300364"/>
    <w:rsid w:val="00300891"/>
    <w:rsid w:val="003012A1"/>
    <w:rsid w:val="00301645"/>
    <w:rsid w:val="003017CD"/>
    <w:rsid w:val="00301B48"/>
    <w:rsid w:val="0030298B"/>
    <w:rsid w:val="003037A5"/>
    <w:rsid w:val="00304579"/>
    <w:rsid w:val="00305824"/>
    <w:rsid w:val="00305B66"/>
    <w:rsid w:val="00305F83"/>
    <w:rsid w:val="0030708C"/>
    <w:rsid w:val="003077F0"/>
    <w:rsid w:val="00307BD2"/>
    <w:rsid w:val="003100AC"/>
    <w:rsid w:val="003103EF"/>
    <w:rsid w:val="00310820"/>
    <w:rsid w:val="00310FD2"/>
    <w:rsid w:val="00312406"/>
    <w:rsid w:val="0031414C"/>
    <w:rsid w:val="003150C4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77C"/>
    <w:rsid w:val="00324EA4"/>
    <w:rsid w:val="003270FC"/>
    <w:rsid w:val="003273FD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521D"/>
    <w:rsid w:val="003360B4"/>
    <w:rsid w:val="003366FB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2AE4"/>
    <w:rsid w:val="00352E78"/>
    <w:rsid w:val="0035329C"/>
    <w:rsid w:val="00353B8F"/>
    <w:rsid w:val="00354C02"/>
    <w:rsid w:val="00355251"/>
    <w:rsid w:val="003553A1"/>
    <w:rsid w:val="00356575"/>
    <w:rsid w:val="00356577"/>
    <w:rsid w:val="0035666E"/>
    <w:rsid w:val="00357767"/>
    <w:rsid w:val="00357B42"/>
    <w:rsid w:val="00357C38"/>
    <w:rsid w:val="00357E11"/>
    <w:rsid w:val="00360432"/>
    <w:rsid w:val="00362EA3"/>
    <w:rsid w:val="00364E8B"/>
    <w:rsid w:val="00366523"/>
    <w:rsid w:val="003703FD"/>
    <w:rsid w:val="00370981"/>
    <w:rsid w:val="003710F1"/>
    <w:rsid w:val="00371E90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852"/>
    <w:rsid w:val="003A0C06"/>
    <w:rsid w:val="003A183D"/>
    <w:rsid w:val="003A1FC9"/>
    <w:rsid w:val="003A2738"/>
    <w:rsid w:val="003A3F1E"/>
    <w:rsid w:val="003A447B"/>
    <w:rsid w:val="003A4E4F"/>
    <w:rsid w:val="003A5E77"/>
    <w:rsid w:val="003A62C1"/>
    <w:rsid w:val="003A774E"/>
    <w:rsid w:val="003A7940"/>
    <w:rsid w:val="003B2AAA"/>
    <w:rsid w:val="003B2CDE"/>
    <w:rsid w:val="003B36B3"/>
    <w:rsid w:val="003B55E8"/>
    <w:rsid w:val="003B5A26"/>
    <w:rsid w:val="003B68E0"/>
    <w:rsid w:val="003B6B25"/>
    <w:rsid w:val="003B6C80"/>
    <w:rsid w:val="003B7D00"/>
    <w:rsid w:val="003C074E"/>
    <w:rsid w:val="003C0AE3"/>
    <w:rsid w:val="003C0B76"/>
    <w:rsid w:val="003C1C3D"/>
    <w:rsid w:val="003C2B24"/>
    <w:rsid w:val="003C50D8"/>
    <w:rsid w:val="003C6BDA"/>
    <w:rsid w:val="003C7A88"/>
    <w:rsid w:val="003D0603"/>
    <w:rsid w:val="003D0BD5"/>
    <w:rsid w:val="003D0C3F"/>
    <w:rsid w:val="003D1C68"/>
    <w:rsid w:val="003D2361"/>
    <w:rsid w:val="003D2F81"/>
    <w:rsid w:val="003D3327"/>
    <w:rsid w:val="003D37EA"/>
    <w:rsid w:val="003D4159"/>
    <w:rsid w:val="003D431D"/>
    <w:rsid w:val="003D4958"/>
    <w:rsid w:val="003D53C6"/>
    <w:rsid w:val="003D588D"/>
    <w:rsid w:val="003D79C1"/>
    <w:rsid w:val="003D7EAA"/>
    <w:rsid w:val="003E1035"/>
    <w:rsid w:val="003E1C91"/>
    <w:rsid w:val="003E224D"/>
    <w:rsid w:val="003E2904"/>
    <w:rsid w:val="003E4BE5"/>
    <w:rsid w:val="003E7549"/>
    <w:rsid w:val="003E757C"/>
    <w:rsid w:val="003F01CB"/>
    <w:rsid w:val="003F0280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CED"/>
    <w:rsid w:val="003F5F5A"/>
    <w:rsid w:val="003F6AAF"/>
    <w:rsid w:val="003F72D1"/>
    <w:rsid w:val="003F7413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5F93"/>
    <w:rsid w:val="00417E12"/>
    <w:rsid w:val="00417EE0"/>
    <w:rsid w:val="004209C1"/>
    <w:rsid w:val="00420ADF"/>
    <w:rsid w:val="00421441"/>
    <w:rsid w:val="004220F2"/>
    <w:rsid w:val="004234A8"/>
    <w:rsid w:val="0042356F"/>
    <w:rsid w:val="0042515E"/>
    <w:rsid w:val="00425360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3912"/>
    <w:rsid w:val="004347DE"/>
    <w:rsid w:val="00435003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16A1"/>
    <w:rsid w:val="00444659"/>
    <w:rsid w:val="004446A9"/>
    <w:rsid w:val="00444B89"/>
    <w:rsid w:val="00444CA9"/>
    <w:rsid w:val="00444F4E"/>
    <w:rsid w:val="0044663A"/>
    <w:rsid w:val="004468DB"/>
    <w:rsid w:val="00447EE5"/>
    <w:rsid w:val="004507D6"/>
    <w:rsid w:val="00450DAF"/>
    <w:rsid w:val="00451BEF"/>
    <w:rsid w:val="00451BF0"/>
    <w:rsid w:val="00454A90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5152"/>
    <w:rsid w:val="0047629A"/>
    <w:rsid w:val="00477799"/>
    <w:rsid w:val="00477ACF"/>
    <w:rsid w:val="00477AEF"/>
    <w:rsid w:val="00477BBC"/>
    <w:rsid w:val="004808BD"/>
    <w:rsid w:val="004809AA"/>
    <w:rsid w:val="00481992"/>
    <w:rsid w:val="00481B7B"/>
    <w:rsid w:val="004825BD"/>
    <w:rsid w:val="00482714"/>
    <w:rsid w:val="004841A1"/>
    <w:rsid w:val="0048572C"/>
    <w:rsid w:val="004876C2"/>
    <w:rsid w:val="004879B4"/>
    <w:rsid w:val="0049039A"/>
    <w:rsid w:val="0049219E"/>
    <w:rsid w:val="004926D9"/>
    <w:rsid w:val="00492F83"/>
    <w:rsid w:val="0049449B"/>
    <w:rsid w:val="004956AD"/>
    <w:rsid w:val="004962ED"/>
    <w:rsid w:val="0049662D"/>
    <w:rsid w:val="00497290"/>
    <w:rsid w:val="00497A12"/>
    <w:rsid w:val="004A1582"/>
    <w:rsid w:val="004A2AE9"/>
    <w:rsid w:val="004A3C15"/>
    <w:rsid w:val="004A3CBD"/>
    <w:rsid w:val="004A49FF"/>
    <w:rsid w:val="004A6961"/>
    <w:rsid w:val="004A6A0E"/>
    <w:rsid w:val="004A7692"/>
    <w:rsid w:val="004A7919"/>
    <w:rsid w:val="004B06FA"/>
    <w:rsid w:val="004B145C"/>
    <w:rsid w:val="004B2B6F"/>
    <w:rsid w:val="004B6CF5"/>
    <w:rsid w:val="004B6EF1"/>
    <w:rsid w:val="004C054F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0CF8"/>
    <w:rsid w:val="004D1799"/>
    <w:rsid w:val="004D1CB3"/>
    <w:rsid w:val="004D260B"/>
    <w:rsid w:val="004D2CE4"/>
    <w:rsid w:val="004D385A"/>
    <w:rsid w:val="004D4CD4"/>
    <w:rsid w:val="004D5226"/>
    <w:rsid w:val="004D5387"/>
    <w:rsid w:val="004E14C1"/>
    <w:rsid w:val="004E1D76"/>
    <w:rsid w:val="004E1E5C"/>
    <w:rsid w:val="004E3790"/>
    <w:rsid w:val="004E40C5"/>
    <w:rsid w:val="004E4DF4"/>
    <w:rsid w:val="004E55C2"/>
    <w:rsid w:val="004E5F9C"/>
    <w:rsid w:val="004F0A96"/>
    <w:rsid w:val="004F0EE7"/>
    <w:rsid w:val="004F2F4E"/>
    <w:rsid w:val="004F3B61"/>
    <w:rsid w:val="004F49BA"/>
    <w:rsid w:val="004F5DB7"/>
    <w:rsid w:val="004F6444"/>
    <w:rsid w:val="004F69D8"/>
    <w:rsid w:val="004F6ED6"/>
    <w:rsid w:val="004F784F"/>
    <w:rsid w:val="00500022"/>
    <w:rsid w:val="00500180"/>
    <w:rsid w:val="005009FA"/>
    <w:rsid w:val="005016CE"/>
    <w:rsid w:val="005018CF"/>
    <w:rsid w:val="005038EC"/>
    <w:rsid w:val="00504534"/>
    <w:rsid w:val="005075B8"/>
    <w:rsid w:val="00507824"/>
    <w:rsid w:val="0051080B"/>
    <w:rsid w:val="0051117B"/>
    <w:rsid w:val="005113FD"/>
    <w:rsid w:val="00511669"/>
    <w:rsid w:val="00511E32"/>
    <w:rsid w:val="00512D44"/>
    <w:rsid w:val="00515171"/>
    <w:rsid w:val="005153B4"/>
    <w:rsid w:val="00515BBA"/>
    <w:rsid w:val="00515BCF"/>
    <w:rsid w:val="00515F56"/>
    <w:rsid w:val="00516474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0F0B"/>
    <w:rsid w:val="00531C1E"/>
    <w:rsid w:val="00532A1C"/>
    <w:rsid w:val="005339D1"/>
    <w:rsid w:val="005339E2"/>
    <w:rsid w:val="00533C3C"/>
    <w:rsid w:val="00533DD6"/>
    <w:rsid w:val="00534CF8"/>
    <w:rsid w:val="00534E50"/>
    <w:rsid w:val="00535FB5"/>
    <w:rsid w:val="0054010C"/>
    <w:rsid w:val="005402DD"/>
    <w:rsid w:val="005410DA"/>
    <w:rsid w:val="00541116"/>
    <w:rsid w:val="00541937"/>
    <w:rsid w:val="00541A6C"/>
    <w:rsid w:val="005421D6"/>
    <w:rsid w:val="00545C48"/>
    <w:rsid w:val="0054706F"/>
    <w:rsid w:val="00550575"/>
    <w:rsid w:val="005508E2"/>
    <w:rsid w:val="00550C4D"/>
    <w:rsid w:val="00550C50"/>
    <w:rsid w:val="0055156F"/>
    <w:rsid w:val="005529DF"/>
    <w:rsid w:val="00553704"/>
    <w:rsid w:val="0055452A"/>
    <w:rsid w:val="0055485A"/>
    <w:rsid w:val="0055491D"/>
    <w:rsid w:val="00554F39"/>
    <w:rsid w:val="00555732"/>
    <w:rsid w:val="0055625A"/>
    <w:rsid w:val="00556AAA"/>
    <w:rsid w:val="00556E6B"/>
    <w:rsid w:val="005572FE"/>
    <w:rsid w:val="005578AD"/>
    <w:rsid w:val="0056097F"/>
    <w:rsid w:val="00560DF1"/>
    <w:rsid w:val="00561928"/>
    <w:rsid w:val="0056280A"/>
    <w:rsid w:val="005637A6"/>
    <w:rsid w:val="00563C95"/>
    <w:rsid w:val="005643F6"/>
    <w:rsid w:val="005656FD"/>
    <w:rsid w:val="0056583E"/>
    <w:rsid w:val="00565A48"/>
    <w:rsid w:val="00565C1A"/>
    <w:rsid w:val="00567054"/>
    <w:rsid w:val="00567FF0"/>
    <w:rsid w:val="00570ED0"/>
    <w:rsid w:val="0057165D"/>
    <w:rsid w:val="00572058"/>
    <w:rsid w:val="00572AA3"/>
    <w:rsid w:val="00572BD5"/>
    <w:rsid w:val="0057330E"/>
    <w:rsid w:val="00574455"/>
    <w:rsid w:val="00577148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88B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96C97"/>
    <w:rsid w:val="005A04CC"/>
    <w:rsid w:val="005A2DF4"/>
    <w:rsid w:val="005A3DCD"/>
    <w:rsid w:val="005A3DD5"/>
    <w:rsid w:val="005A4184"/>
    <w:rsid w:val="005A4523"/>
    <w:rsid w:val="005A6BBA"/>
    <w:rsid w:val="005A711D"/>
    <w:rsid w:val="005A7F14"/>
    <w:rsid w:val="005B070E"/>
    <w:rsid w:val="005B0E99"/>
    <w:rsid w:val="005B19A0"/>
    <w:rsid w:val="005B2B10"/>
    <w:rsid w:val="005B4028"/>
    <w:rsid w:val="005B422B"/>
    <w:rsid w:val="005B5376"/>
    <w:rsid w:val="005B586E"/>
    <w:rsid w:val="005B7005"/>
    <w:rsid w:val="005C08A1"/>
    <w:rsid w:val="005C08B4"/>
    <w:rsid w:val="005C10A4"/>
    <w:rsid w:val="005C19A8"/>
    <w:rsid w:val="005C1BF3"/>
    <w:rsid w:val="005C22EC"/>
    <w:rsid w:val="005C2668"/>
    <w:rsid w:val="005C2748"/>
    <w:rsid w:val="005C33F7"/>
    <w:rsid w:val="005C4AC1"/>
    <w:rsid w:val="005C4D33"/>
    <w:rsid w:val="005C5300"/>
    <w:rsid w:val="005C64F8"/>
    <w:rsid w:val="005C6C15"/>
    <w:rsid w:val="005C7981"/>
    <w:rsid w:val="005C7E37"/>
    <w:rsid w:val="005D0125"/>
    <w:rsid w:val="005D1B44"/>
    <w:rsid w:val="005D1D3D"/>
    <w:rsid w:val="005D20E9"/>
    <w:rsid w:val="005D2CA2"/>
    <w:rsid w:val="005D301B"/>
    <w:rsid w:val="005D36C3"/>
    <w:rsid w:val="005D7000"/>
    <w:rsid w:val="005D7FFE"/>
    <w:rsid w:val="005E086A"/>
    <w:rsid w:val="005E0945"/>
    <w:rsid w:val="005E0A67"/>
    <w:rsid w:val="005E2ECB"/>
    <w:rsid w:val="005E3992"/>
    <w:rsid w:val="005E6E9B"/>
    <w:rsid w:val="005E7648"/>
    <w:rsid w:val="005E78A0"/>
    <w:rsid w:val="005F145C"/>
    <w:rsid w:val="005F1BA4"/>
    <w:rsid w:val="005F2EF9"/>
    <w:rsid w:val="005F3E83"/>
    <w:rsid w:val="005F47D0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4A5D"/>
    <w:rsid w:val="00605BC0"/>
    <w:rsid w:val="00606252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3EF4"/>
    <w:rsid w:val="00625377"/>
    <w:rsid w:val="00625402"/>
    <w:rsid w:val="00626113"/>
    <w:rsid w:val="006305B8"/>
    <w:rsid w:val="00631EB1"/>
    <w:rsid w:val="006326A8"/>
    <w:rsid w:val="00632D4A"/>
    <w:rsid w:val="00633549"/>
    <w:rsid w:val="00633FAF"/>
    <w:rsid w:val="006350E8"/>
    <w:rsid w:val="00635A1B"/>
    <w:rsid w:val="00635EA2"/>
    <w:rsid w:val="00636287"/>
    <w:rsid w:val="006428A8"/>
    <w:rsid w:val="0064390C"/>
    <w:rsid w:val="00643F3F"/>
    <w:rsid w:val="00645722"/>
    <w:rsid w:val="00645823"/>
    <w:rsid w:val="00645BCD"/>
    <w:rsid w:val="00645C76"/>
    <w:rsid w:val="006472D4"/>
    <w:rsid w:val="00647890"/>
    <w:rsid w:val="00647F19"/>
    <w:rsid w:val="00650C9F"/>
    <w:rsid w:val="006534D4"/>
    <w:rsid w:val="0065369F"/>
    <w:rsid w:val="006543E8"/>
    <w:rsid w:val="006545DC"/>
    <w:rsid w:val="00655550"/>
    <w:rsid w:val="00655BFE"/>
    <w:rsid w:val="00655FD2"/>
    <w:rsid w:val="006578FE"/>
    <w:rsid w:val="00660651"/>
    <w:rsid w:val="00662249"/>
    <w:rsid w:val="00662CCC"/>
    <w:rsid w:val="00663162"/>
    <w:rsid w:val="0066339E"/>
    <w:rsid w:val="00663AA6"/>
    <w:rsid w:val="0066429A"/>
    <w:rsid w:val="00665A55"/>
    <w:rsid w:val="00665D48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5F0F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96585"/>
    <w:rsid w:val="006A01BD"/>
    <w:rsid w:val="006A248B"/>
    <w:rsid w:val="006A2D2E"/>
    <w:rsid w:val="006A304C"/>
    <w:rsid w:val="006A30A3"/>
    <w:rsid w:val="006A39CA"/>
    <w:rsid w:val="006A4ACD"/>
    <w:rsid w:val="006A563A"/>
    <w:rsid w:val="006A5C2F"/>
    <w:rsid w:val="006A68D2"/>
    <w:rsid w:val="006A733F"/>
    <w:rsid w:val="006A792B"/>
    <w:rsid w:val="006B0026"/>
    <w:rsid w:val="006B07CD"/>
    <w:rsid w:val="006B0869"/>
    <w:rsid w:val="006B0CD9"/>
    <w:rsid w:val="006B180B"/>
    <w:rsid w:val="006B2B65"/>
    <w:rsid w:val="006B3ADD"/>
    <w:rsid w:val="006B4047"/>
    <w:rsid w:val="006B4F03"/>
    <w:rsid w:val="006B5A7C"/>
    <w:rsid w:val="006B5C29"/>
    <w:rsid w:val="006B6515"/>
    <w:rsid w:val="006B656C"/>
    <w:rsid w:val="006B7EF7"/>
    <w:rsid w:val="006C008A"/>
    <w:rsid w:val="006C02CE"/>
    <w:rsid w:val="006C045B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24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6DD"/>
    <w:rsid w:val="006D4F67"/>
    <w:rsid w:val="006D64A8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3078"/>
    <w:rsid w:val="00704363"/>
    <w:rsid w:val="007047C2"/>
    <w:rsid w:val="007054C8"/>
    <w:rsid w:val="0070607B"/>
    <w:rsid w:val="007061B6"/>
    <w:rsid w:val="0070645B"/>
    <w:rsid w:val="0071227E"/>
    <w:rsid w:val="007124A8"/>
    <w:rsid w:val="00712D3F"/>
    <w:rsid w:val="007132E8"/>
    <w:rsid w:val="00714451"/>
    <w:rsid w:val="00714AC2"/>
    <w:rsid w:val="00714BB6"/>
    <w:rsid w:val="0071523B"/>
    <w:rsid w:val="00715280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2FFD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41C"/>
    <w:rsid w:val="007279AC"/>
    <w:rsid w:val="00727BD9"/>
    <w:rsid w:val="00730464"/>
    <w:rsid w:val="007314A3"/>
    <w:rsid w:val="00731793"/>
    <w:rsid w:val="00731D13"/>
    <w:rsid w:val="0073210A"/>
    <w:rsid w:val="00732DFB"/>
    <w:rsid w:val="00734B87"/>
    <w:rsid w:val="00734D7C"/>
    <w:rsid w:val="00734EDC"/>
    <w:rsid w:val="00735F41"/>
    <w:rsid w:val="00736151"/>
    <w:rsid w:val="00737A8E"/>
    <w:rsid w:val="00741055"/>
    <w:rsid w:val="00741713"/>
    <w:rsid w:val="00741B45"/>
    <w:rsid w:val="007426A6"/>
    <w:rsid w:val="007436AC"/>
    <w:rsid w:val="007464B6"/>
    <w:rsid w:val="0074650C"/>
    <w:rsid w:val="00746959"/>
    <w:rsid w:val="00747C78"/>
    <w:rsid w:val="007500E6"/>
    <w:rsid w:val="007503A9"/>
    <w:rsid w:val="00750F7B"/>
    <w:rsid w:val="0075117E"/>
    <w:rsid w:val="0075220A"/>
    <w:rsid w:val="007526FC"/>
    <w:rsid w:val="0075284F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7A2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613A"/>
    <w:rsid w:val="0078704C"/>
    <w:rsid w:val="007871AB"/>
    <w:rsid w:val="007912E5"/>
    <w:rsid w:val="007916DD"/>
    <w:rsid w:val="00791DDC"/>
    <w:rsid w:val="00793395"/>
    <w:rsid w:val="00793B22"/>
    <w:rsid w:val="00793CC2"/>
    <w:rsid w:val="00794435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97B"/>
    <w:rsid w:val="007A2EAF"/>
    <w:rsid w:val="007A3CBE"/>
    <w:rsid w:val="007A3E25"/>
    <w:rsid w:val="007A420D"/>
    <w:rsid w:val="007A4BBB"/>
    <w:rsid w:val="007A504A"/>
    <w:rsid w:val="007A6DB6"/>
    <w:rsid w:val="007A7D35"/>
    <w:rsid w:val="007A7FCB"/>
    <w:rsid w:val="007B0E46"/>
    <w:rsid w:val="007B1116"/>
    <w:rsid w:val="007B2C00"/>
    <w:rsid w:val="007B2FB7"/>
    <w:rsid w:val="007B3D43"/>
    <w:rsid w:val="007B47BA"/>
    <w:rsid w:val="007B4B84"/>
    <w:rsid w:val="007B5BF1"/>
    <w:rsid w:val="007B6454"/>
    <w:rsid w:val="007B6923"/>
    <w:rsid w:val="007B69C7"/>
    <w:rsid w:val="007C028C"/>
    <w:rsid w:val="007C0618"/>
    <w:rsid w:val="007C1913"/>
    <w:rsid w:val="007C1968"/>
    <w:rsid w:val="007C299C"/>
    <w:rsid w:val="007C3256"/>
    <w:rsid w:val="007C387E"/>
    <w:rsid w:val="007C3A88"/>
    <w:rsid w:val="007C3F70"/>
    <w:rsid w:val="007C4060"/>
    <w:rsid w:val="007C440D"/>
    <w:rsid w:val="007C487E"/>
    <w:rsid w:val="007C58EF"/>
    <w:rsid w:val="007C5D18"/>
    <w:rsid w:val="007C6087"/>
    <w:rsid w:val="007C61E9"/>
    <w:rsid w:val="007C70A4"/>
    <w:rsid w:val="007D0DBC"/>
    <w:rsid w:val="007D48F4"/>
    <w:rsid w:val="007D502E"/>
    <w:rsid w:val="007D6A89"/>
    <w:rsid w:val="007E219C"/>
    <w:rsid w:val="007E2890"/>
    <w:rsid w:val="007E2A73"/>
    <w:rsid w:val="007E38D8"/>
    <w:rsid w:val="007F08C2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5202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1EC"/>
    <w:rsid w:val="00807793"/>
    <w:rsid w:val="00810441"/>
    <w:rsid w:val="00810809"/>
    <w:rsid w:val="00811E44"/>
    <w:rsid w:val="008122EA"/>
    <w:rsid w:val="00812456"/>
    <w:rsid w:val="00813035"/>
    <w:rsid w:val="008145C3"/>
    <w:rsid w:val="00814CF5"/>
    <w:rsid w:val="00815A6D"/>
    <w:rsid w:val="00815C12"/>
    <w:rsid w:val="00815DD0"/>
    <w:rsid w:val="00816101"/>
    <w:rsid w:val="00816CF9"/>
    <w:rsid w:val="00817048"/>
    <w:rsid w:val="008174B1"/>
    <w:rsid w:val="00820049"/>
    <w:rsid w:val="00820B99"/>
    <w:rsid w:val="00820DE4"/>
    <w:rsid w:val="008213F3"/>
    <w:rsid w:val="00823172"/>
    <w:rsid w:val="008237CD"/>
    <w:rsid w:val="00823D3E"/>
    <w:rsid w:val="0082598C"/>
    <w:rsid w:val="0083013A"/>
    <w:rsid w:val="00830FCE"/>
    <w:rsid w:val="008327F5"/>
    <w:rsid w:val="008333EF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6E0A"/>
    <w:rsid w:val="008473D2"/>
    <w:rsid w:val="00847BB8"/>
    <w:rsid w:val="0085122A"/>
    <w:rsid w:val="00852157"/>
    <w:rsid w:val="008521AF"/>
    <w:rsid w:val="00852301"/>
    <w:rsid w:val="0085309A"/>
    <w:rsid w:val="00854523"/>
    <w:rsid w:val="00854747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44B4"/>
    <w:rsid w:val="00867516"/>
    <w:rsid w:val="008738B0"/>
    <w:rsid w:val="008746C1"/>
    <w:rsid w:val="00875950"/>
    <w:rsid w:val="00876786"/>
    <w:rsid w:val="00877EC6"/>
    <w:rsid w:val="00882C0A"/>
    <w:rsid w:val="008844D9"/>
    <w:rsid w:val="00884C67"/>
    <w:rsid w:val="0088570C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975D5"/>
    <w:rsid w:val="008A10A6"/>
    <w:rsid w:val="008A125E"/>
    <w:rsid w:val="008A1421"/>
    <w:rsid w:val="008A1818"/>
    <w:rsid w:val="008A2A97"/>
    <w:rsid w:val="008A34C8"/>
    <w:rsid w:val="008A4A7D"/>
    <w:rsid w:val="008A58E2"/>
    <w:rsid w:val="008A5AA3"/>
    <w:rsid w:val="008A65B0"/>
    <w:rsid w:val="008A6649"/>
    <w:rsid w:val="008A6C77"/>
    <w:rsid w:val="008A70D4"/>
    <w:rsid w:val="008A775A"/>
    <w:rsid w:val="008A7B37"/>
    <w:rsid w:val="008A7F62"/>
    <w:rsid w:val="008B01AB"/>
    <w:rsid w:val="008B21BB"/>
    <w:rsid w:val="008B22E1"/>
    <w:rsid w:val="008B47F7"/>
    <w:rsid w:val="008B5314"/>
    <w:rsid w:val="008B6C85"/>
    <w:rsid w:val="008B6F38"/>
    <w:rsid w:val="008C0767"/>
    <w:rsid w:val="008C0C41"/>
    <w:rsid w:val="008C1054"/>
    <w:rsid w:val="008C1B60"/>
    <w:rsid w:val="008C1D6E"/>
    <w:rsid w:val="008C301C"/>
    <w:rsid w:val="008C3062"/>
    <w:rsid w:val="008C34BA"/>
    <w:rsid w:val="008C3BDE"/>
    <w:rsid w:val="008C74B5"/>
    <w:rsid w:val="008C75CF"/>
    <w:rsid w:val="008C7AA1"/>
    <w:rsid w:val="008D02DB"/>
    <w:rsid w:val="008D13DB"/>
    <w:rsid w:val="008D1685"/>
    <w:rsid w:val="008D1776"/>
    <w:rsid w:val="008D1B68"/>
    <w:rsid w:val="008D2330"/>
    <w:rsid w:val="008D2E30"/>
    <w:rsid w:val="008D30EC"/>
    <w:rsid w:val="008D3302"/>
    <w:rsid w:val="008D3CBA"/>
    <w:rsid w:val="008D4436"/>
    <w:rsid w:val="008D6ACA"/>
    <w:rsid w:val="008E068B"/>
    <w:rsid w:val="008E1424"/>
    <w:rsid w:val="008E1CC1"/>
    <w:rsid w:val="008E45AA"/>
    <w:rsid w:val="008E4BCE"/>
    <w:rsid w:val="008E54A5"/>
    <w:rsid w:val="008E6664"/>
    <w:rsid w:val="008E6FD0"/>
    <w:rsid w:val="008E7EFE"/>
    <w:rsid w:val="008F0D72"/>
    <w:rsid w:val="008F0F2D"/>
    <w:rsid w:val="008F14C0"/>
    <w:rsid w:val="008F2024"/>
    <w:rsid w:val="008F2846"/>
    <w:rsid w:val="008F2A71"/>
    <w:rsid w:val="008F3833"/>
    <w:rsid w:val="008F3F2B"/>
    <w:rsid w:val="008F698A"/>
    <w:rsid w:val="008F7EC0"/>
    <w:rsid w:val="00901354"/>
    <w:rsid w:val="00903843"/>
    <w:rsid w:val="0090632C"/>
    <w:rsid w:val="00910666"/>
    <w:rsid w:val="009108A1"/>
    <w:rsid w:val="00911F7E"/>
    <w:rsid w:val="009135AE"/>
    <w:rsid w:val="009137F3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31A"/>
    <w:rsid w:val="009244EE"/>
    <w:rsid w:val="00924F07"/>
    <w:rsid w:val="00926468"/>
    <w:rsid w:val="00926F71"/>
    <w:rsid w:val="00927935"/>
    <w:rsid w:val="00927B01"/>
    <w:rsid w:val="009308A1"/>
    <w:rsid w:val="00931CF0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16"/>
    <w:rsid w:val="00937496"/>
    <w:rsid w:val="00940E35"/>
    <w:rsid w:val="00941297"/>
    <w:rsid w:val="0094154F"/>
    <w:rsid w:val="0094179F"/>
    <w:rsid w:val="00941997"/>
    <w:rsid w:val="00942EC9"/>
    <w:rsid w:val="00943A12"/>
    <w:rsid w:val="009442E4"/>
    <w:rsid w:val="00944539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9AA"/>
    <w:rsid w:val="00954B09"/>
    <w:rsid w:val="00955523"/>
    <w:rsid w:val="0095570A"/>
    <w:rsid w:val="00960387"/>
    <w:rsid w:val="0096076B"/>
    <w:rsid w:val="00960A36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6EA7"/>
    <w:rsid w:val="009675EF"/>
    <w:rsid w:val="00970F9E"/>
    <w:rsid w:val="009746B2"/>
    <w:rsid w:val="00974A57"/>
    <w:rsid w:val="00975057"/>
    <w:rsid w:val="0097538A"/>
    <w:rsid w:val="00976602"/>
    <w:rsid w:val="00981626"/>
    <w:rsid w:val="00981DD0"/>
    <w:rsid w:val="00981F3F"/>
    <w:rsid w:val="00984CAB"/>
    <w:rsid w:val="009855A7"/>
    <w:rsid w:val="00986188"/>
    <w:rsid w:val="009863F6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15C"/>
    <w:rsid w:val="00997B1E"/>
    <w:rsid w:val="009A164E"/>
    <w:rsid w:val="009A2147"/>
    <w:rsid w:val="009A33FF"/>
    <w:rsid w:val="009A3C0F"/>
    <w:rsid w:val="009A6204"/>
    <w:rsid w:val="009A6528"/>
    <w:rsid w:val="009A66A0"/>
    <w:rsid w:val="009A6A01"/>
    <w:rsid w:val="009A76C8"/>
    <w:rsid w:val="009B0421"/>
    <w:rsid w:val="009B0F14"/>
    <w:rsid w:val="009B31D2"/>
    <w:rsid w:val="009B3BB3"/>
    <w:rsid w:val="009B49AC"/>
    <w:rsid w:val="009B5694"/>
    <w:rsid w:val="009B5831"/>
    <w:rsid w:val="009B5EB1"/>
    <w:rsid w:val="009B64D4"/>
    <w:rsid w:val="009B758B"/>
    <w:rsid w:val="009C0288"/>
    <w:rsid w:val="009C26DD"/>
    <w:rsid w:val="009C4A25"/>
    <w:rsid w:val="009C6B2D"/>
    <w:rsid w:val="009C6CC4"/>
    <w:rsid w:val="009D1092"/>
    <w:rsid w:val="009D12CC"/>
    <w:rsid w:val="009D16CE"/>
    <w:rsid w:val="009D2718"/>
    <w:rsid w:val="009D282F"/>
    <w:rsid w:val="009D3160"/>
    <w:rsid w:val="009D39EB"/>
    <w:rsid w:val="009D4FF0"/>
    <w:rsid w:val="009D792D"/>
    <w:rsid w:val="009D794C"/>
    <w:rsid w:val="009E05C5"/>
    <w:rsid w:val="009E092C"/>
    <w:rsid w:val="009E0AE1"/>
    <w:rsid w:val="009E161F"/>
    <w:rsid w:val="009E1A72"/>
    <w:rsid w:val="009E24EA"/>
    <w:rsid w:val="009E32DF"/>
    <w:rsid w:val="009E753B"/>
    <w:rsid w:val="009F04EB"/>
    <w:rsid w:val="009F0561"/>
    <w:rsid w:val="009F0B85"/>
    <w:rsid w:val="009F2794"/>
    <w:rsid w:val="009F50F9"/>
    <w:rsid w:val="009F542B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196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4E09"/>
    <w:rsid w:val="00A15EB0"/>
    <w:rsid w:val="00A1624B"/>
    <w:rsid w:val="00A17325"/>
    <w:rsid w:val="00A1737F"/>
    <w:rsid w:val="00A2008E"/>
    <w:rsid w:val="00A20100"/>
    <w:rsid w:val="00A21ED3"/>
    <w:rsid w:val="00A228E9"/>
    <w:rsid w:val="00A23433"/>
    <w:rsid w:val="00A23710"/>
    <w:rsid w:val="00A25B98"/>
    <w:rsid w:val="00A26CCC"/>
    <w:rsid w:val="00A26F3E"/>
    <w:rsid w:val="00A2738B"/>
    <w:rsid w:val="00A2796E"/>
    <w:rsid w:val="00A27FDD"/>
    <w:rsid w:val="00A3069E"/>
    <w:rsid w:val="00A309E3"/>
    <w:rsid w:val="00A30A68"/>
    <w:rsid w:val="00A31382"/>
    <w:rsid w:val="00A3207F"/>
    <w:rsid w:val="00A3533E"/>
    <w:rsid w:val="00A378D3"/>
    <w:rsid w:val="00A40DC6"/>
    <w:rsid w:val="00A411FE"/>
    <w:rsid w:val="00A4152C"/>
    <w:rsid w:val="00A42D1A"/>
    <w:rsid w:val="00A46356"/>
    <w:rsid w:val="00A46A10"/>
    <w:rsid w:val="00A4774C"/>
    <w:rsid w:val="00A47901"/>
    <w:rsid w:val="00A500AE"/>
    <w:rsid w:val="00A501AA"/>
    <w:rsid w:val="00A50615"/>
    <w:rsid w:val="00A5197A"/>
    <w:rsid w:val="00A5231A"/>
    <w:rsid w:val="00A54082"/>
    <w:rsid w:val="00A55813"/>
    <w:rsid w:val="00A55CC1"/>
    <w:rsid w:val="00A56CCD"/>
    <w:rsid w:val="00A5745C"/>
    <w:rsid w:val="00A6004C"/>
    <w:rsid w:val="00A60A94"/>
    <w:rsid w:val="00A60D7C"/>
    <w:rsid w:val="00A60DD3"/>
    <w:rsid w:val="00A617AB"/>
    <w:rsid w:val="00A62095"/>
    <w:rsid w:val="00A62B27"/>
    <w:rsid w:val="00A62FCC"/>
    <w:rsid w:val="00A65B39"/>
    <w:rsid w:val="00A6612D"/>
    <w:rsid w:val="00A70116"/>
    <w:rsid w:val="00A716AC"/>
    <w:rsid w:val="00A72A81"/>
    <w:rsid w:val="00A7411C"/>
    <w:rsid w:val="00A75FA7"/>
    <w:rsid w:val="00A808A7"/>
    <w:rsid w:val="00A80EE2"/>
    <w:rsid w:val="00A82C54"/>
    <w:rsid w:val="00A83457"/>
    <w:rsid w:val="00A8361B"/>
    <w:rsid w:val="00A8364E"/>
    <w:rsid w:val="00A83BDF"/>
    <w:rsid w:val="00A83F4D"/>
    <w:rsid w:val="00A84BA4"/>
    <w:rsid w:val="00A84C2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7BD"/>
    <w:rsid w:val="00A94CC4"/>
    <w:rsid w:val="00A94E80"/>
    <w:rsid w:val="00A95701"/>
    <w:rsid w:val="00A9636D"/>
    <w:rsid w:val="00A9705E"/>
    <w:rsid w:val="00A97C99"/>
    <w:rsid w:val="00AA0217"/>
    <w:rsid w:val="00AA059E"/>
    <w:rsid w:val="00AA2ADB"/>
    <w:rsid w:val="00AA2D9D"/>
    <w:rsid w:val="00AA2DE1"/>
    <w:rsid w:val="00AA45A1"/>
    <w:rsid w:val="00AA4FFC"/>
    <w:rsid w:val="00AA5031"/>
    <w:rsid w:val="00AA666E"/>
    <w:rsid w:val="00AA724E"/>
    <w:rsid w:val="00AA7C50"/>
    <w:rsid w:val="00AB2737"/>
    <w:rsid w:val="00AB32E4"/>
    <w:rsid w:val="00AB510B"/>
    <w:rsid w:val="00AB5388"/>
    <w:rsid w:val="00AB5714"/>
    <w:rsid w:val="00AB5C6B"/>
    <w:rsid w:val="00AB6E79"/>
    <w:rsid w:val="00AB74BB"/>
    <w:rsid w:val="00AB75CF"/>
    <w:rsid w:val="00AB7B55"/>
    <w:rsid w:val="00AB7D2D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4A7"/>
    <w:rsid w:val="00AD485D"/>
    <w:rsid w:val="00AD4EC1"/>
    <w:rsid w:val="00AD4EF1"/>
    <w:rsid w:val="00AD4F5D"/>
    <w:rsid w:val="00AD757D"/>
    <w:rsid w:val="00AE1C89"/>
    <w:rsid w:val="00AE1F11"/>
    <w:rsid w:val="00AE33B4"/>
    <w:rsid w:val="00AE4FC9"/>
    <w:rsid w:val="00AE5FF8"/>
    <w:rsid w:val="00AE61E7"/>
    <w:rsid w:val="00AE668E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074"/>
    <w:rsid w:val="00AF6AD2"/>
    <w:rsid w:val="00AF7D9A"/>
    <w:rsid w:val="00B0031A"/>
    <w:rsid w:val="00B025E4"/>
    <w:rsid w:val="00B03194"/>
    <w:rsid w:val="00B03C2C"/>
    <w:rsid w:val="00B04691"/>
    <w:rsid w:val="00B04EFA"/>
    <w:rsid w:val="00B05124"/>
    <w:rsid w:val="00B06E92"/>
    <w:rsid w:val="00B06EA6"/>
    <w:rsid w:val="00B077F5"/>
    <w:rsid w:val="00B10FF4"/>
    <w:rsid w:val="00B11658"/>
    <w:rsid w:val="00B12D58"/>
    <w:rsid w:val="00B13160"/>
    <w:rsid w:val="00B13A82"/>
    <w:rsid w:val="00B1411E"/>
    <w:rsid w:val="00B14478"/>
    <w:rsid w:val="00B14970"/>
    <w:rsid w:val="00B153CE"/>
    <w:rsid w:val="00B15665"/>
    <w:rsid w:val="00B15DFB"/>
    <w:rsid w:val="00B16259"/>
    <w:rsid w:val="00B16704"/>
    <w:rsid w:val="00B17110"/>
    <w:rsid w:val="00B2003C"/>
    <w:rsid w:val="00B20836"/>
    <w:rsid w:val="00B2085E"/>
    <w:rsid w:val="00B21C38"/>
    <w:rsid w:val="00B2250C"/>
    <w:rsid w:val="00B225D7"/>
    <w:rsid w:val="00B2397B"/>
    <w:rsid w:val="00B244CF"/>
    <w:rsid w:val="00B24982"/>
    <w:rsid w:val="00B24A89"/>
    <w:rsid w:val="00B24E09"/>
    <w:rsid w:val="00B2586A"/>
    <w:rsid w:val="00B25F41"/>
    <w:rsid w:val="00B25FD9"/>
    <w:rsid w:val="00B268C5"/>
    <w:rsid w:val="00B26F88"/>
    <w:rsid w:val="00B27F45"/>
    <w:rsid w:val="00B30369"/>
    <w:rsid w:val="00B31834"/>
    <w:rsid w:val="00B3199E"/>
    <w:rsid w:val="00B328CE"/>
    <w:rsid w:val="00B33FC9"/>
    <w:rsid w:val="00B343FB"/>
    <w:rsid w:val="00B35A22"/>
    <w:rsid w:val="00B36A64"/>
    <w:rsid w:val="00B40448"/>
    <w:rsid w:val="00B4131F"/>
    <w:rsid w:val="00B4179A"/>
    <w:rsid w:val="00B4238F"/>
    <w:rsid w:val="00B43D00"/>
    <w:rsid w:val="00B4410A"/>
    <w:rsid w:val="00B45A0F"/>
    <w:rsid w:val="00B50929"/>
    <w:rsid w:val="00B516ED"/>
    <w:rsid w:val="00B517A8"/>
    <w:rsid w:val="00B52E15"/>
    <w:rsid w:val="00B530CF"/>
    <w:rsid w:val="00B53215"/>
    <w:rsid w:val="00B53BA6"/>
    <w:rsid w:val="00B53C0A"/>
    <w:rsid w:val="00B551EB"/>
    <w:rsid w:val="00B55E2A"/>
    <w:rsid w:val="00B56011"/>
    <w:rsid w:val="00B60E5A"/>
    <w:rsid w:val="00B639F6"/>
    <w:rsid w:val="00B63CF5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755"/>
    <w:rsid w:val="00B76B51"/>
    <w:rsid w:val="00B76EC6"/>
    <w:rsid w:val="00B8040B"/>
    <w:rsid w:val="00B80A7A"/>
    <w:rsid w:val="00B81949"/>
    <w:rsid w:val="00B82345"/>
    <w:rsid w:val="00B863F3"/>
    <w:rsid w:val="00B90521"/>
    <w:rsid w:val="00B905C1"/>
    <w:rsid w:val="00B91705"/>
    <w:rsid w:val="00B96E75"/>
    <w:rsid w:val="00B96F56"/>
    <w:rsid w:val="00B96FED"/>
    <w:rsid w:val="00B97CA4"/>
    <w:rsid w:val="00BA484F"/>
    <w:rsid w:val="00BA4E5C"/>
    <w:rsid w:val="00BA50F8"/>
    <w:rsid w:val="00BA536D"/>
    <w:rsid w:val="00BA5FC1"/>
    <w:rsid w:val="00BA6C58"/>
    <w:rsid w:val="00BA755A"/>
    <w:rsid w:val="00BB0003"/>
    <w:rsid w:val="00BB015B"/>
    <w:rsid w:val="00BB0A6B"/>
    <w:rsid w:val="00BB1914"/>
    <w:rsid w:val="00BB1F39"/>
    <w:rsid w:val="00BB2A55"/>
    <w:rsid w:val="00BB4FB7"/>
    <w:rsid w:val="00BB6C4E"/>
    <w:rsid w:val="00BB7879"/>
    <w:rsid w:val="00BB79C2"/>
    <w:rsid w:val="00BC0AF0"/>
    <w:rsid w:val="00BC13F8"/>
    <w:rsid w:val="00BC17C3"/>
    <w:rsid w:val="00BC2315"/>
    <w:rsid w:val="00BC38E0"/>
    <w:rsid w:val="00BC5E5D"/>
    <w:rsid w:val="00BC5FBC"/>
    <w:rsid w:val="00BC735B"/>
    <w:rsid w:val="00BC7803"/>
    <w:rsid w:val="00BC7E75"/>
    <w:rsid w:val="00BD1452"/>
    <w:rsid w:val="00BD159F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4B0E"/>
    <w:rsid w:val="00BE58C1"/>
    <w:rsid w:val="00BE5DAC"/>
    <w:rsid w:val="00BF0479"/>
    <w:rsid w:val="00BF0B8E"/>
    <w:rsid w:val="00BF2E90"/>
    <w:rsid w:val="00BF3481"/>
    <w:rsid w:val="00BF468B"/>
    <w:rsid w:val="00BF49B0"/>
    <w:rsid w:val="00BF4AAF"/>
    <w:rsid w:val="00BF51AC"/>
    <w:rsid w:val="00BF624A"/>
    <w:rsid w:val="00BF72A3"/>
    <w:rsid w:val="00BF7EB5"/>
    <w:rsid w:val="00C000CF"/>
    <w:rsid w:val="00C0058F"/>
    <w:rsid w:val="00C00B96"/>
    <w:rsid w:val="00C01DA4"/>
    <w:rsid w:val="00C033D6"/>
    <w:rsid w:val="00C037BC"/>
    <w:rsid w:val="00C03EE9"/>
    <w:rsid w:val="00C04117"/>
    <w:rsid w:val="00C04260"/>
    <w:rsid w:val="00C04728"/>
    <w:rsid w:val="00C05D79"/>
    <w:rsid w:val="00C0791B"/>
    <w:rsid w:val="00C07CE0"/>
    <w:rsid w:val="00C120C6"/>
    <w:rsid w:val="00C13A49"/>
    <w:rsid w:val="00C14796"/>
    <w:rsid w:val="00C16C78"/>
    <w:rsid w:val="00C16D1D"/>
    <w:rsid w:val="00C17E6F"/>
    <w:rsid w:val="00C20A62"/>
    <w:rsid w:val="00C21C20"/>
    <w:rsid w:val="00C21EAE"/>
    <w:rsid w:val="00C22D82"/>
    <w:rsid w:val="00C23073"/>
    <w:rsid w:val="00C234BC"/>
    <w:rsid w:val="00C244C9"/>
    <w:rsid w:val="00C246A5"/>
    <w:rsid w:val="00C24826"/>
    <w:rsid w:val="00C2547B"/>
    <w:rsid w:val="00C26995"/>
    <w:rsid w:val="00C3061B"/>
    <w:rsid w:val="00C32A3C"/>
    <w:rsid w:val="00C32DBA"/>
    <w:rsid w:val="00C342B7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BA6"/>
    <w:rsid w:val="00C47DE8"/>
    <w:rsid w:val="00C508E2"/>
    <w:rsid w:val="00C5230D"/>
    <w:rsid w:val="00C52AF0"/>
    <w:rsid w:val="00C537E5"/>
    <w:rsid w:val="00C550D2"/>
    <w:rsid w:val="00C553B8"/>
    <w:rsid w:val="00C610BF"/>
    <w:rsid w:val="00C61552"/>
    <w:rsid w:val="00C62DC4"/>
    <w:rsid w:val="00C63066"/>
    <w:rsid w:val="00C639AB"/>
    <w:rsid w:val="00C64633"/>
    <w:rsid w:val="00C653FA"/>
    <w:rsid w:val="00C66834"/>
    <w:rsid w:val="00C6734A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1D0F"/>
    <w:rsid w:val="00C823BC"/>
    <w:rsid w:val="00C83164"/>
    <w:rsid w:val="00C83E0D"/>
    <w:rsid w:val="00C85686"/>
    <w:rsid w:val="00C86C6D"/>
    <w:rsid w:val="00C87A32"/>
    <w:rsid w:val="00C9041F"/>
    <w:rsid w:val="00C904B6"/>
    <w:rsid w:val="00C90A7F"/>
    <w:rsid w:val="00C91B80"/>
    <w:rsid w:val="00C94B86"/>
    <w:rsid w:val="00C961FF"/>
    <w:rsid w:val="00C9734F"/>
    <w:rsid w:val="00C97CCC"/>
    <w:rsid w:val="00CA0498"/>
    <w:rsid w:val="00CA2A42"/>
    <w:rsid w:val="00CA3B4C"/>
    <w:rsid w:val="00CA5920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B7E80"/>
    <w:rsid w:val="00CC1908"/>
    <w:rsid w:val="00CC1C26"/>
    <w:rsid w:val="00CC2455"/>
    <w:rsid w:val="00CC2AAA"/>
    <w:rsid w:val="00CC4B20"/>
    <w:rsid w:val="00CC55CD"/>
    <w:rsid w:val="00CC6276"/>
    <w:rsid w:val="00CC7563"/>
    <w:rsid w:val="00CD02A8"/>
    <w:rsid w:val="00CD04CC"/>
    <w:rsid w:val="00CD09E3"/>
    <w:rsid w:val="00CD18D9"/>
    <w:rsid w:val="00CD2144"/>
    <w:rsid w:val="00CD21B5"/>
    <w:rsid w:val="00CD3CA1"/>
    <w:rsid w:val="00CD4F48"/>
    <w:rsid w:val="00CD5DFC"/>
    <w:rsid w:val="00CD681A"/>
    <w:rsid w:val="00CD7946"/>
    <w:rsid w:val="00CE10A7"/>
    <w:rsid w:val="00CE118D"/>
    <w:rsid w:val="00CE1FC1"/>
    <w:rsid w:val="00CE263B"/>
    <w:rsid w:val="00CE2DEE"/>
    <w:rsid w:val="00CE383E"/>
    <w:rsid w:val="00CE4568"/>
    <w:rsid w:val="00CE4780"/>
    <w:rsid w:val="00CE4BAE"/>
    <w:rsid w:val="00CE6A7A"/>
    <w:rsid w:val="00CE6C38"/>
    <w:rsid w:val="00CE7A21"/>
    <w:rsid w:val="00CF0C09"/>
    <w:rsid w:val="00CF1F3E"/>
    <w:rsid w:val="00CF2AA3"/>
    <w:rsid w:val="00CF3F35"/>
    <w:rsid w:val="00CF47E9"/>
    <w:rsid w:val="00CF4A15"/>
    <w:rsid w:val="00CF64B4"/>
    <w:rsid w:val="00CF6CE6"/>
    <w:rsid w:val="00D00228"/>
    <w:rsid w:val="00D00632"/>
    <w:rsid w:val="00D00EA3"/>
    <w:rsid w:val="00D01332"/>
    <w:rsid w:val="00D0298E"/>
    <w:rsid w:val="00D03F9F"/>
    <w:rsid w:val="00D047F3"/>
    <w:rsid w:val="00D05EBF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5CA"/>
    <w:rsid w:val="00D23CFA"/>
    <w:rsid w:val="00D243C5"/>
    <w:rsid w:val="00D26D30"/>
    <w:rsid w:val="00D27699"/>
    <w:rsid w:val="00D31D39"/>
    <w:rsid w:val="00D329E3"/>
    <w:rsid w:val="00D33A74"/>
    <w:rsid w:val="00D3667F"/>
    <w:rsid w:val="00D36F18"/>
    <w:rsid w:val="00D37847"/>
    <w:rsid w:val="00D40231"/>
    <w:rsid w:val="00D41321"/>
    <w:rsid w:val="00D424DD"/>
    <w:rsid w:val="00D4286F"/>
    <w:rsid w:val="00D43407"/>
    <w:rsid w:val="00D43608"/>
    <w:rsid w:val="00D514BB"/>
    <w:rsid w:val="00D53283"/>
    <w:rsid w:val="00D532E8"/>
    <w:rsid w:val="00D537D6"/>
    <w:rsid w:val="00D53B17"/>
    <w:rsid w:val="00D54603"/>
    <w:rsid w:val="00D5587D"/>
    <w:rsid w:val="00D55A10"/>
    <w:rsid w:val="00D6109E"/>
    <w:rsid w:val="00D638C6"/>
    <w:rsid w:val="00D63CF8"/>
    <w:rsid w:val="00D66061"/>
    <w:rsid w:val="00D664BF"/>
    <w:rsid w:val="00D67135"/>
    <w:rsid w:val="00D6740D"/>
    <w:rsid w:val="00D67839"/>
    <w:rsid w:val="00D70312"/>
    <w:rsid w:val="00D711BB"/>
    <w:rsid w:val="00D718F3"/>
    <w:rsid w:val="00D72C26"/>
    <w:rsid w:val="00D72D7A"/>
    <w:rsid w:val="00D73C02"/>
    <w:rsid w:val="00D741BF"/>
    <w:rsid w:val="00D749E7"/>
    <w:rsid w:val="00D74E06"/>
    <w:rsid w:val="00D75071"/>
    <w:rsid w:val="00D768A5"/>
    <w:rsid w:val="00D77F69"/>
    <w:rsid w:val="00D813B7"/>
    <w:rsid w:val="00D8156B"/>
    <w:rsid w:val="00D817BF"/>
    <w:rsid w:val="00D82524"/>
    <w:rsid w:val="00D832E7"/>
    <w:rsid w:val="00D835E9"/>
    <w:rsid w:val="00D837B7"/>
    <w:rsid w:val="00D849C8"/>
    <w:rsid w:val="00D85672"/>
    <w:rsid w:val="00D86D4D"/>
    <w:rsid w:val="00D90BF0"/>
    <w:rsid w:val="00D91200"/>
    <w:rsid w:val="00D91FAD"/>
    <w:rsid w:val="00D9203A"/>
    <w:rsid w:val="00D920DA"/>
    <w:rsid w:val="00D94AC7"/>
    <w:rsid w:val="00D954A1"/>
    <w:rsid w:val="00D9649B"/>
    <w:rsid w:val="00D973F6"/>
    <w:rsid w:val="00DA0771"/>
    <w:rsid w:val="00DA07D2"/>
    <w:rsid w:val="00DA11FC"/>
    <w:rsid w:val="00DA1AAD"/>
    <w:rsid w:val="00DA2596"/>
    <w:rsid w:val="00DA39C9"/>
    <w:rsid w:val="00DA47E1"/>
    <w:rsid w:val="00DA54BB"/>
    <w:rsid w:val="00DA56DD"/>
    <w:rsid w:val="00DA74E1"/>
    <w:rsid w:val="00DA77DB"/>
    <w:rsid w:val="00DA7F4B"/>
    <w:rsid w:val="00DB14BC"/>
    <w:rsid w:val="00DB1643"/>
    <w:rsid w:val="00DB2133"/>
    <w:rsid w:val="00DB3607"/>
    <w:rsid w:val="00DB361D"/>
    <w:rsid w:val="00DB438D"/>
    <w:rsid w:val="00DB44FA"/>
    <w:rsid w:val="00DB5189"/>
    <w:rsid w:val="00DB6CD0"/>
    <w:rsid w:val="00DC17B6"/>
    <w:rsid w:val="00DC1F86"/>
    <w:rsid w:val="00DC3B17"/>
    <w:rsid w:val="00DC52E9"/>
    <w:rsid w:val="00DC5FF7"/>
    <w:rsid w:val="00DC6803"/>
    <w:rsid w:val="00DC7004"/>
    <w:rsid w:val="00DC7669"/>
    <w:rsid w:val="00DD0659"/>
    <w:rsid w:val="00DD0D3B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03B"/>
    <w:rsid w:val="00DD78A7"/>
    <w:rsid w:val="00DD7D65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5C56"/>
    <w:rsid w:val="00DE7076"/>
    <w:rsid w:val="00DF0138"/>
    <w:rsid w:val="00DF1637"/>
    <w:rsid w:val="00DF1B6F"/>
    <w:rsid w:val="00DF3397"/>
    <w:rsid w:val="00DF339B"/>
    <w:rsid w:val="00DF3809"/>
    <w:rsid w:val="00DF3FA5"/>
    <w:rsid w:val="00DF4BE9"/>
    <w:rsid w:val="00DF65C9"/>
    <w:rsid w:val="00DF7099"/>
    <w:rsid w:val="00DF7C1A"/>
    <w:rsid w:val="00DF7C4C"/>
    <w:rsid w:val="00DF7D25"/>
    <w:rsid w:val="00E008E6"/>
    <w:rsid w:val="00E015C7"/>
    <w:rsid w:val="00E021F5"/>
    <w:rsid w:val="00E02624"/>
    <w:rsid w:val="00E02703"/>
    <w:rsid w:val="00E0323E"/>
    <w:rsid w:val="00E04EC4"/>
    <w:rsid w:val="00E04EEF"/>
    <w:rsid w:val="00E052C3"/>
    <w:rsid w:val="00E05747"/>
    <w:rsid w:val="00E0675C"/>
    <w:rsid w:val="00E10E4A"/>
    <w:rsid w:val="00E12A91"/>
    <w:rsid w:val="00E13022"/>
    <w:rsid w:val="00E1317E"/>
    <w:rsid w:val="00E131EE"/>
    <w:rsid w:val="00E14B33"/>
    <w:rsid w:val="00E1588C"/>
    <w:rsid w:val="00E15CA7"/>
    <w:rsid w:val="00E15F9C"/>
    <w:rsid w:val="00E17C32"/>
    <w:rsid w:val="00E20641"/>
    <w:rsid w:val="00E21494"/>
    <w:rsid w:val="00E2205F"/>
    <w:rsid w:val="00E2224F"/>
    <w:rsid w:val="00E22523"/>
    <w:rsid w:val="00E228CA"/>
    <w:rsid w:val="00E22FA0"/>
    <w:rsid w:val="00E24485"/>
    <w:rsid w:val="00E24EB3"/>
    <w:rsid w:val="00E252FF"/>
    <w:rsid w:val="00E25594"/>
    <w:rsid w:val="00E263E2"/>
    <w:rsid w:val="00E275B1"/>
    <w:rsid w:val="00E3118A"/>
    <w:rsid w:val="00E332DD"/>
    <w:rsid w:val="00E33CF0"/>
    <w:rsid w:val="00E33D80"/>
    <w:rsid w:val="00E34B95"/>
    <w:rsid w:val="00E351A1"/>
    <w:rsid w:val="00E3569D"/>
    <w:rsid w:val="00E35EE0"/>
    <w:rsid w:val="00E36A09"/>
    <w:rsid w:val="00E370B6"/>
    <w:rsid w:val="00E37468"/>
    <w:rsid w:val="00E37ABC"/>
    <w:rsid w:val="00E4182C"/>
    <w:rsid w:val="00E41DFD"/>
    <w:rsid w:val="00E4236E"/>
    <w:rsid w:val="00E43039"/>
    <w:rsid w:val="00E43E46"/>
    <w:rsid w:val="00E47AAB"/>
    <w:rsid w:val="00E47F6B"/>
    <w:rsid w:val="00E51300"/>
    <w:rsid w:val="00E51D5F"/>
    <w:rsid w:val="00E52760"/>
    <w:rsid w:val="00E5338E"/>
    <w:rsid w:val="00E53544"/>
    <w:rsid w:val="00E54952"/>
    <w:rsid w:val="00E55163"/>
    <w:rsid w:val="00E5555D"/>
    <w:rsid w:val="00E555DA"/>
    <w:rsid w:val="00E60147"/>
    <w:rsid w:val="00E60A24"/>
    <w:rsid w:val="00E611CD"/>
    <w:rsid w:val="00E615AD"/>
    <w:rsid w:val="00E61F1E"/>
    <w:rsid w:val="00E62685"/>
    <w:rsid w:val="00E63DF3"/>
    <w:rsid w:val="00E63FF7"/>
    <w:rsid w:val="00E645A7"/>
    <w:rsid w:val="00E64F39"/>
    <w:rsid w:val="00E6633F"/>
    <w:rsid w:val="00E674B5"/>
    <w:rsid w:val="00E674C0"/>
    <w:rsid w:val="00E67F17"/>
    <w:rsid w:val="00E715BE"/>
    <w:rsid w:val="00E7260E"/>
    <w:rsid w:val="00E73559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6AF7"/>
    <w:rsid w:val="00E970A9"/>
    <w:rsid w:val="00EA0903"/>
    <w:rsid w:val="00EA3F41"/>
    <w:rsid w:val="00EA4496"/>
    <w:rsid w:val="00EA5582"/>
    <w:rsid w:val="00EA6B1B"/>
    <w:rsid w:val="00EA7F6B"/>
    <w:rsid w:val="00EB076F"/>
    <w:rsid w:val="00EB0845"/>
    <w:rsid w:val="00EB12ED"/>
    <w:rsid w:val="00EB1FC6"/>
    <w:rsid w:val="00EB2510"/>
    <w:rsid w:val="00EB30AC"/>
    <w:rsid w:val="00EB3E90"/>
    <w:rsid w:val="00EB3EC6"/>
    <w:rsid w:val="00EB3F86"/>
    <w:rsid w:val="00EB62DF"/>
    <w:rsid w:val="00EB6911"/>
    <w:rsid w:val="00EB748F"/>
    <w:rsid w:val="00EB75EB"/>
    <w:rsid w:val="00EB7BF2"/>
    <w:rsid w:val="00EB7D1C"/>
    <w:rsid w:val="00EC02C6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99D"/>
    <w:rsid w:val="00EC7FC9"/>
    <w:rsid w:val="00ED02D6"/>
    <w:rsid w:val="00ED1E26"/>
    <w:rsid w:val="00ED349D"/>
    <w:rsid w:val="00ED4190"/>
    <w:rsid w:val="00ED49BD"/>
    <w:rsid w:val="00ED4D99"/>
    <w:rsid w:val="00ED6AE9"/>
    <w:rsid w:val="00ED7D85"/>
    <w:rsid w:val="00EE3F0C"/>
    <w:rsid w:val="00EE6390"/>
    <w:rsid w:val="00EE68F2"/>
    <w:rsid w:val="00EE71A3"/>
    <w:rsid w:val="00EE7263"/>
    <w:rsid w:val="00EF08A6"/>
    <w:rsid w:val="00EF22AB"/>
    <w:rsid w:val="00EF2A02"/>
    <w:rsid w:val="00EF3C26"/>
    <w:rsid w:val="00EF40FF"/>
    <w:rsid w:val="00EF5E05"/>
    <w:rsid w:val="00EF5F73"/>
    <w:rsid w:val="00EF6896"/>
    <w:rsid w:val="00EF6C14"/>
    <w:rsid w:val="00EF76BD"/>
    <w:rsid w:val="00EF77EA"/>
    <w:rsid w:val="00EF7F71"/>
    <w:rsid w:val="00F00F8E"/>
    <w:rsid w:val="00F02A15"/>
    <w:rsid w:val="00F02EC6"/>
    <w:rsid w:val="00F03FA0"/>
    <w:rsid w:val="00F042C1"/>
    <w:rsid w:val="00F04AEB"/>
    <w:rsid w:val="00F057A5"/>
    <w:rsid w:val="00F057A7"/>
    <w:rsid w:val="00F05802"/>
    <w:rsid w:val="00F06208"/>
    <w:rsid w:val="00F06DA7"/>
    <w:rsid w:val="00F06E67"/>
    <w:rsid w:val="00F0797B"/>
    <w:rsid w:val="00F10185"/>
    <w:rsid w:val="00F10C66"/>
    <w:rsid w:val="00F110EA"/>
    <w:rsid w:val="00F1132D"/>
    <w:rsid w:val="00F12253"/>
    <w:rsid w:val="00F1324F"/>
    <w:rsid w:val="00F133D9"/>
    <w:rsid w:val="00F13CCE"/>
    <w:rsid w:val="00F161B1"/>
    <w:rsid w:val="00F164B6"/>
    <w:rsid w:val="00F164BB"/>
    <w:rsid w:val="00F17D21"/>
    <w:rsid w:val="00F21682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2BE"/>
    <w:rsid w:val="00F36E26"/>
    <w:rsid w:val="00F403DB"/>
    <w:rsid w:val="00F40D8A"/>
    <w:rsid w:val="00F414BE"/>
    <w:rsid w:val="00F440A6"/>
    <w:rsid w:val="00F445C5"/>
    <w:rsid w:val="00F44774"/>
    <w:rsid w:val="00F45A0A"/>
    <w:rsid w:val="00F464F2"/>
    <w:rsid w:val="00F46FE8"/>
    <w:rsid w:val="00F4777E"/>
    <w:rsid w:val="00F47EC5"/>
    <w:rsid w:val="00F50543"/>
    <w:rsid w:val="00F5172D"/>
    <w:rsid w:val="00F52771"/>
    <w:rsid w:val="00F52D71"/>
    <w:rsid w:val="00F536D3"/>
    <w:rsid w:val="00F53BCB"/>
    <w:rsid w:val="00F555DD"/>
    <w:rsid w:val="00F56715"/>
    <w:rsid w:val="00F56A24"/>
    <w:rsid w:val="00F5720D"/>
    <w:rsid w:val="00F57443"/>
    <w:rsid w:val="00F60BC9"/>
    <w:rsid w:val="00F610CC"/>
    <w:rsid w:val="00F61919"/>
    <w:rsid w:val="00F626A6"/>
    <w:rsid w:val="00F6328B"/>
    <w:rsid w:val="00F636C5"/>
    <w:rsid w:val="00F64DA5"/>
    <w:rsid w:val="00F66B4F"/>
    <w:rsid w:val="00F66DB2"/>
    <w:rsid w:val="00F7077C"/>
    <w:rsid w:val="00F721D8"/>
    <w:rsid w:val="00F72609"/>
    <w:rsid w:val="00F729F4"/>
    <w:rsid w:val="00F7474C"/>
    <w:rsid w:val="00F75A3A"/>
    <w:rsid w:val="00F75F1A"/>
    <w:rsid w:val="00F772AF"/>
    <w:rsid w:val="00F77659"/>
    <w:rsid w:val="00F77782"/>
    <w:rsid w:val="00F804FF"/>
    <w:rsid w:val="00F80560"/>
    <w:rsid w:val="00F80D3F"/>
    <w:rsid w:val="00F80E45"/>
    <w:rsid w:val="00F819C5"/>
    <w:rsid w:val="00F81F6F"/>
    <w:rsid w:val="00F8438D"/>
    <w:rsid w:val="00F85323"/>
    <w:rsid w:val="00F85412"/>
    <w:rsid w:val="00F86127"/>
    <w:rsid w:val="00F865ED"/>
    <w:rsid w:val="00F86A49"/>
    <w:rsid w:val="00F870B1"/>
    <w:rsid w:val="00F876B8"/>
    <w:rsid w:val="00F87D0F"/>
    <w:rsid w:val="00F90209"/>
    <w:rsid w:val="00F912DD"/>
    <w:rsid w:val="00F91555"/>
    <w:rsid w:val="00F91794"/>
    <w:rsid w:val="00F92851"/>
    <w:rsid w:val="00F9288B"/>
    <w:rsid w:val="00F928DA"/>
    <w:rsid w:val="00F930D8"/>
    <w:rsid w:val="00F94015"/>
    <w:rsid w:val="00F94B5A"/>
    <w:rsid w:val="00F94C03"/>
    <w:rsid w:val="00F96199"/>
    <w:rsid w:val="00F96439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38E8"/>
    <w:rsid w:val="00FC3E14"/>
    <w:rsid w:val="00FC429C"/>
    <w:rsid w:val="00FC45A8"/>
    <w:rsid w:val="00FC4ADD"/>
    <w:rsid w:val="00FC5923"/>
    <w:rsid w:val="00FC5DEE"/>
    <w:rsid w:val="00FC5FA2"/>
    <w:rsid w:val="00FC6A36"/>
    <w:rsid w:val="00FC6E98"/>
    <w:rsid w:val="00FD0536"/>
    <w:rsid w:val="00FD0B7F"/>
    <w:rsid w:val="00FD10C2"/>
    <w:rsid w:val="00FD133A"/>
    <w:rsid w:val="00FD26D4"/>
    <w:rsid w:val="00FD2750"/>
    <w:rsid w:val="00FD3266"/>
    <w:rsid w:val="00FD3D6A"/>
    <w:rsid w:val="00FD4223"/>
    <w:rsid w:val="00FD4913"/>
    <w:rsid w:val="00FD6050"/>
    <w:rsid w:val="00FD6B3D"/>
    <w:rsid w:val="00FD7C72"/>
    <w:rsid w:val="00FE019C"/>
    <w:rsid w:val="00FE4F6E"/>
    <w:rsid w:val="00FE5509"/>
    <w:rsid w:val="00FE5732"/>
    <w:rsid w:val="00FE6C6E"/>
    <w:rsid w:val="00FE7E92"/>
    <w:rsid w:val="00FE7FBE"/>
    <w:rsid w:val="00FF0BAB"/>
    <w:rsid w:val="00FF0DF5"/>
    <w:rsid w:val="00FF3425"/>
    <w:rsid w:val="00FF3875"/>
    <w:rsid w:val="00FF4EAF"/>
    <w:rsid w:val="00FF56C5"/>
    <w:rsid w:val="00FF57BC"/>
    <w:rsid w:val="00FF5812"/>
    <w:rsid w:val="00FF5AE2"/>
    <w:rsid w:val="00FF5D55"/>
    <w:rsid w:val="00FF6004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DB04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444F4E"/>
    <w:pPr>
      <w:numPr>
        <w:numId w:val="19"/>
      </w:numPr>
      <w:autoSpaceDE/>
      <w:autoSpaceDN/>
      <w:adjustRightInd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0C1235"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444F4E"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444F4E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530F0B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444F4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444F4E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444F4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44F4E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444F4E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444F4E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0C1235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444F4E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444F4E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444F4E"/>
  </w:style>
  <w:style w:type="paragraph" w:customStyle="1" w:styleId="MAIUSCBOLDsottoluneato">
    <w:name w:val="MAIUSC BOLD sottoluneato"/>
    <w:basedOn w:val="Titolo1"/>
    <w:autoRedefine/>
    <w:rsid w:val="00444F4E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44F4E"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rsid w:val="00444F4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  <w:rsid w:val="00A25B98"/>
  </w:style>
  <w:style w:type="paragraph" w:styleId="Sommario2">
    <w:name w:val="toc 2"/>
    <w:basedOn w:val="Normale"/>
    <w:next w:val="Normale"/>
    <w:autoRedefine/>
    <w:uiPriority w:val="39"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444F4E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42515E"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444F4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444F4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444F4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444F4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444F4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34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rsid w:val="00530F0B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sid w:val="004416A1"/>
    <w:rPr>
      <w:szCs w:val="20"/>
    </w:rPr>
  </w:style>
  <w:style w:type="character" w:customStyle="1" w:styleId="TestonotadichiusuraCarattere">
    <w:name w:val="Testo nota di chiusura Carattere"/>
    <w:link w:val="Testonotadichiusura"/>
    <w:rsid w:val="004416A1"/>
    <w:rPr>
      <w:rFonts w:ascii="Trebuchet MS" w:hAnsi="Trebuchet MS"/>
      <w:kern w:val="2"/>
    </w:rPr>
  </w:style>
  <w:style w:type="character" w:styleId="Rimandonotadichiusura">
    <w:name w:val="endnote reference"/>
    <w:rsid w:val="004416A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4F4E"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0">
    <w:name w:val="Carattere Carattere1 Carattere1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0">
    <w:name w:val="Carattere Carattere1 Carattere Carattere Carattere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9CEA74A511104481320C5C68E5F2E8" ma:contentTypeVersion="3" ma:contentTypeDescription="Creare un nuovo documento." ma:contentTypeScope="" ma:versionID="35ceae5d1d0045f236fc541ba66af713">
  <xsd:schema xmlns:xsd="http://www.w3.org/2001/XMLSchema" xmlns:xs="http://www.w3.org/2001/XMLSchema" xmlns:p="http://schemas.microsoft.com/office/2006/metadata/properties" xmlns:ns2="93cd5faf-1904-4bbd-8598-f213a7daec58" targetNamespace="http://schemas.microsoft.com/office/2006/metadata/properties" ma:root="true" ma:fieldsID="3bdae466a09ca90392dcabf41a593357" ns2:_="">
    <xsd:import namespace="93cd5faf-1904-4bbd-8598-f213a7dae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d5faf-1904-4bbd-8598-f213a7dae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44AF18-4F75-4B59-A26C-748814B9BC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D36C8-4320-4BAE-8E9F-9F8FD9502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cd5faf-1904-4bbd-8598-f213a7dae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1E9D37-8B14-4318-A014-B8A6A6B9A7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619972-A5D7-4A98-BF8C-3DE184B413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16</cp:revision>
  <cp:lastPrinted>2018-01-17T13:34:00Z</cp:lastPrinted>
  <dcterms:created xsi:type="dcterms:W3CDTF">2025-06-20T16:27:00Z</dcterms:created>
  <dcterms:modified xsi:type="dcterms:W3CDTF">2025-11-12T08:55:00Z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DEB2981-96D4-4204-BF13-689DC8661932}" pid="2" name="NomeTemplate">
    <vt:lpwstr>ALL44TTT</vt:lpwstr>
  </property>
  <property fmtid="{EB758B8B-98CC-4819-815A-A28FEC53F1F6}" pid="3" name="MajorVersion">
    <vt:lpwstr>3</vt:lpwstr>
  </property>
  <property fmtid="{F31D8B6A-AF4E-4D89-B7D3-2448E4088EB2}" pid="4" name="MinorVersion">
    <vt:lpwstr>0</vt:lpwstr>
  </property>
  <property fmtid="{D62CA866-FEF2-4BC6-ADF5-87B70EFB813D}" pid="5" name="IDALFREF">
    <vt:lpwstr>workspace://SpacesStore/c4c048db-2c74-4fcc-a5cd-811e0ba1cc8f</vt:lpwstr>
  </property>
  <property fmtid="{848482DB-E6BD-4020-B283-12E975D2970A}" pid="6" name="ALFVersion">
    <vt:lpwstr>workspace://SpacesStore/220851f8-378b-43ab-bbad-0a48090717ed</vt:lpwstr>
  </property>
  <property fmtid="{D5CDD505-2E9C-101B-9397-08002B2CF9AE}" pid="2" name="ContentTypeId">
    <vt:lpwstr>0x010100049CEA74A511104481320C5C68E5F2E8</vt:lpwstr>
  </property>
  <property fmtid="{D5CDD505-2E9C-101B-9397-08002B2CF9AE}" pid="3" name="docLang">
    <vt:lpwstr>it</vt:lpwstr>
  </property>
</Properties>
</file>